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D72" w:rsidRDefault="00063D72">
      <w:pPr>
        <w:rPr>
          <w:sz w:val="20"/>
          <w:szCs w:val="20"/>
        </w:rPr>
      </w:pPr>
      <w:r>
        <w:rPr>
          <w:sz w:val="20"/>
          <w:szCs w:val="20"/>
        </w:rPr>
        <w:tab/>
      </w:r>
      <w:r>
        <w:rPr>
          <w:sz w:val="20"/>
          <w:szCs w:val="20"/>
        </w:rPr>
        <w:tab/>
      </w:r>
      <w:r>
        <w:rPr>
          <w:sz w:val="20"/>
          <w:szCs w:val="20"/>
        </w:rPr>
        <w:tab/>
      </w:r>
      <w:r>
        <w:rPr>
          <w:sz w:val="20"/>
          <w:szCs w:val="20"/>
        </w:rPr>
        <w:tab/>
      </w:r>
      <w:r>
        <w:rPr>
          <w:sz w:val="20"/>
          <w:szCs w:val="20"/>
        </w:rPr>
        <w:tab/>
      </w:r>
    </w:p>
    <w:p w:rsidR="00375896" w:rsidRDefault="00063D72" w:rsidP="0022721C">
      <w:pPr>
        <w:jc w:val="center"/>
        <w:rPr>
          <w:sz w:val="20"/>
          <w:szCs w:val="20"/>
        </w:rPr>
      </w:pPr>
      <w:r>
        <w:rPr>
          <w:sz w:val="20"/>
          <w:szCs w:val="20"/>
        </w:rPr>
        <w:t xml:space="preserve">ACTA No. </w:t>
      </w:r>
      <w:r w:rsidR="00715104">
        <w:rPr>
          <w:sz w:val="20"/>
          <w:szCs w:val="20"/>
        </w:rPr>
        <w:t>0</w:t>
      </w:r>
      <w:r w:rsidR="00DE7865">
        <w:rPr>
          <w:sz w:val="20"/>
          <w:szCs w:val="20"/>
        </w:rPr>
        <w:t>7</w:t>
      </w:r>
    </w:p>
    <w:p w:rsidR="0072043E" w:rsidRDefault="0072043E" w:rsidP="00063D72">
      <w:pPr>
        <w:ind w:left="2124" w:firstLine="708"/>
        <w:rPr>
          <w:sz w:val="20"/>
          <w:szCs w:val="20"/>
        </w:rPr>
      </w:pPr>
    </w:p>
    <w:p w:rsidR="00B5593E" w:rsidRDefault="000B3CBE" w:rsidP="00B5593E">
      <w:pPr>
        <w:jc w:val="center"/>
        <w:rPr>
          <w:sz w:val="20"/>
          <w:szCs w:val="20"/>
        </w:rPr>
      </w:pPr>
      <w:r>
        <w:rPr>
          <w:sz w:val="20"/>
          <w:szCs w:val="20"/>
        </w:rPr>
        <w:t xml:space="preserve">ACTA </w:t>
      </w:r>
      <w:r w:rsidR="00B5593E">
        <w:rPr>
          <w:sz w:val="20"/>
          <w:szCs w:val="20"/>
        </w:rPr>
        <w:t>DE COMITÉ ADMINISTRATIVO CONTRATO INTERADMINISTRATIVO N° 418 DE 2016 ENTRE EL MINISTERIO DE AGRICULTURA Y DESARROLLO RURAL - MADR Y EL FONDO PARA EL FINANCIAMIENTO DEL SECTOR AGROPECUARIO - FINAGRO</w:t>
      </w:r>
    </w:p>
    <w:p w:rsidR="00063D72" w:rsidRDefault="00063D72" w:rsidP="00B5593E">
      <w:pPr>
        <w:jc w:val="center"/>
        <w:rPr>
          <w:sz w:val="20"/>
          <w:szCs w:val="20"/>
        </w:rPr>
      </w:pPr>
    </w:p>
    <w:p w:rsidR="00FD6081" w:rsidRDefault="00FD6081">
      <w:pPr>
        <w:rPr>
          <w:sz w:val="20"/>
          <w:szCs w:val="20"/>
        </w:rPr>
      </w:pPr>
    </w:p>
    <w:p w:rsidR="00063D72" w:rsidRDefault="00F550D6">
      <w:pPr>
        <w:rPr>
          <w:sz w:val="20"/>
          <w:szCs w:val="20"/>
        </w:rPr>
      </w:pPr>
      <w:r>
        <w:rPr>
          <w:sz w:val="20"/>
          <w:szCs w:val="20"/>
        </w:rPr>
        <w:t xml:space="preserve">Ciudad y </w:t>
      </w:r>
      <w:r w:rsidR="00FD6081">
        <w:rPr>
          <w:sz w:val="20"/>
          <w:szCs w:val="20"/>
        </w:rPr>
        <w:t xml:space="preserve">Fecha: </w:t>
      </w:r>
      <w:r w:rsidR="00B5593E">
        <w:rPr>
          <w:sz w:val="20"/>
          <w:szCs w:val="20"/>
        </w:rPr>
        <w:t xml:space="preserve">Bogotá, </w:t>
      </w:r>
      <w:r w:rsidR="00DE7865">
        <w:rPr>
          <w:sz w:val="20"/>
          <w:szCs w:val="20"/>
        </w:rPr>
        <w:t>2</w:t>
      </w:r>
      <w:r w:rsidR="00CD6D75">
        <w:rPr>
          <w:sz w:val="20"/>
          <w:szCs w:val="20"/>
        </w:rPr>
        <w:t xml:space="preserve"> de </w:t>
      </w:r>
      <w:r w:rsidR="00DE7865">
        <w:rPr>
          <w:sz w:val="20"/>
          <w:szCs w:val="20"/>
        </w:rPr>
        <w:t>nov</w:t>
      </w:r>
      <w:r w:rsidR="00A94049">
        <w:rPr>
          <w:sz w:val="20"/>
          <w:szCs w:val="20"/>
        </w:rPr>
        <w:t>iembre</w:t>
      </w:r>
      <w:r w:rsidR="00CD6D75">
        <w:rPr>
          <w:sz w:val="20"/>
          <w:szCs w:val="20"/>
        </w:rPr>
        <w:t xml:space="preserve"> de 2016</w:t>
      </w:r>
    </w:p>
    <w:p w:rsidR="00F6515C" w:rsidRDefault="00F6515C">
      <w:pPr>
        <w:rPr>
          <w:sz w:val="20"/>
          <w:szCs w:val="20"/>
        </w:rPr>
      </w:pPr>
    </w:p>
    <w:p w:rsidR="00FD6081" w:rsidRDefault="00FD6081">
      <w:pPr>
        <w:rPr>
          <w:sz w:val="20"/>
          <w:szCs w:val="20"/>
        </w:rPr>
      </w:pPr>
      <w:r>
        <w:rPr>
          <w:sz w:val="20"/>
          <w:szCs w:val="20"/>
        </w:rPr>
        <w:t>Asistentes:</w:t>
      </w:r>
    </w:p>
    <w:p w:rsidR="00F6515C" w:rsidRPr="00E965A6" w:rsidRDefault="00F6515C">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8"/>
        <w:gridCol w:w="4155"/>
      </w:tblGrid>
      <w:tr w:rsidR="00F6515C" w:rsidRPr="00641653" w:rsidTr="00715104">
        <w:tc>
          <w:tcPr>
            <w:tcW w:w="4108" w:type="dxa"/>
            <w:vAlign w:val="center"/>
          </w:tcPr>
          <w:p w:rsidR="00F6515C" w:rsidRPr="00641653" w:rsidRDefault="00F6515C">
            <w:pPr>
              <w:rPr>
                <w:rFonts w:cs="Arial"/>
                <w:sz w:val="18"/>
                <w:szCs w:val="18"/>
              </w:rPr>
            </w:pPr>
            <w:r w:rsidRPr="00641653">
              <w:rPr>
                <w:rFonts w:cs="Arial"/>
                <w:sz w:val="18"/>
                <w:szCs w:val="18"/>
              </w:rPr>
              <w:t>Nombre</w:t>
            </w:r>
          </w:p>
        </w:tc>
        <w:tc>
          <w:tcPr>
            <w:tcW w:w="4155" w:type="dxa"/>
            <w:vAlign w:val="center"/>
          </w:tcPr>
          <w:p w:rsidR="00F6515C" w:rsidRPr="00641653" w:rsidRDefault="00F6515C">
            <w:pPr>
              <w:rPr>
                <w:rFonts w:cs="Arial"/>
                <w:sz w:val="18"/>
                <w:szCs w:val="18"/>
              </w:rPr>
            </w:pPr>
            <w:r w:rsidRPr="00641653">
              <w:rPr>
                <w:rFonts w:cs="Arial"/>
                <w:sz w:val="18"/>
                <w:szCs w:val="18"/>
              </w:rPr>
              <w:t>Cargo/Entidad</w:t>
            </w:r>
          </w:p>
        </w:tc>
      </w:tr>
      <w:tr w:rsidR="00F6515C" w:rsidRPr="00641653" w:rsidTr="00715104">
        <w:tc>
          <w:tcPr>
            <w:tcW w:w="4108" w:type="dxa"/>
            <w:vAlign w:val="center"/>
          </w:tcPr>
          <w:p w:rsidR="00F6515C" w:rsidRPr="00641653" w:rsidRDefault="00B5593E">
            <w:pPr>
              <w:rPr>
                <w:rFonts w:cs="Arial"/>
                <w:sz w:val="18"/>
                <w:szCs w:val="18"/>
              </w:rPr>
            </w:pPr>
            <w:r w:rsidRPr="00641653">
              <w:rPr>
                <w:rFonts w:cs="Arial"/>
                <w:sz w:val="18"/>
                <w:szCs w:val="18"/>
              </w:rPr>
              <w:t>Efraín Rosas Díaz</w:t>
            </w:r>
          </w:p>
        </w:tc>
        <w:tc>
          <w:tcPr>
            <w:tcW w:w="4155" w:type="dxa"/>
            <w:vAlign w:val="center"/>
          </w:tcPr>
          <w:p w:rsidR="00F6515C" w:rsidRPr="00641653" w:rsidRDefault="00B5593E">
            <w:pPr>
              <w:rPr>
                <w:rFonts w:cs="Arial"/>
                <w:sz w:val="18"/>
                <w:szCs w:val="18"/>
              </w:rPr>
            </w:pPr>
            <w:r w:rsidRPr="00641653">
              <w:rPr>
                <w:rFonts w:cs="Arial"/>
                <w:sz w:val="18"/>
                <w:szCs w:val="18"/>
              </w:rPr>
              <w:t>Director de Financiamiento y Riesgos Agropecuarios</w:t>
            </w:r>
            <w:r w:rsidR="00B332DA" w:rsidRPr="00641653">
              <w:rPr>
                <w:rFonts w:cs="Arial"/>
                <w:sz w:val="18"/>
                <w:szCs w:val="18"/>
              </w:rPr>
              <w:t xml:space="preserve"> / MADR</w:t>
            </w:r>
          </w:p>
        </w:tc>
      </w:tr>
      <w:tr w:rsidR="00F6515C" w:rsidRPr="00641653" w:rsidTr="00715104">
        <w:tc>
          <w:tcPr>
            <w:tcW w:w="4108" w:type="dxa"/>
            <w:vAlign w:val="center"/>
          </w:tcPr>
          <w:p w:rsidR="00F6515C" w:rsidRPr="00641653" w:rsidRDefault="003234EC">
            <w:pPr>
              <w:rPr>
                <w:rFonts w:cs="Arial"/>
                <w:sz w:val="18"/>
                <w:szCs w:val="18"/>
              </w:rPr>
            </w:pPr>
            <w:r>
              <w:rPr>
                <w:rFonts w:cs="Arial"/>
                <w:sz w:val="18"/>
                <w:szCs w:val="18"/>
              </w:rPr>
              <w:t>Luis Humberto Guzmán</w:t>
            </w:r>
          </w:p>
        </w:tc>
        <w:tc>
          <w:tcPr>
            <w:tcW w:w="4155" w:type="dxa"/>
            <w:vAlign w:val="center"/>
          </w:tcPr>
          <w:p w:rsidR="00F6515C" w:rsidRPr="00641653" w:rsidRDefault="003234EC" w:rsidP="00A94049">
            <w:pPr>
              <w:rPr>
                <w:rFonts w:cs="Arial"/>
                <w:sz w:val="18"/>
                <w:szCs w:val="18"/>
              </w:rPr>
            </w:pPr>
            <w:r>
              <w:rPr>
                <w:rFonts w:cs="Arial"/>
                <w:sz w:val="18"/>
                <w:szCs w:val="18"/>
              </w:rPr>
              <w:t>Director</w:t>
            </w:r>
            <w:r w:rsidR="00B5593E" w:rsidRPr="00641653">
              <w:rPr>
                <w:rFonts w:cs="Arial"/>
                <w:sz w:val="18"/>
                <w:szCs w:val="18"/>
              </w:rPr>
              <w:t xml:space="preserve"> de Cadenas </w:t>
            </w:r>
            <w:r w:rsidR="00A94049">
              <w:rPr>
                <w:rFonts w:cs="Arial"/>
                <w:sz w:val="18"/>
                <w:szCs w:val="18"/>
              </w:rPr>
              <w:t xml:space="preserve">Pecuarias, Pesqueras y Acuícolas </w:t>
            </w:r>
            <w:r w:rsidR="00B332DA" w:rsidRPr="00641653">
              <w:rPr>
                <w:rFonts w:cs="Arial"/>
                <w:sz w:val="18"/>
                <w:szCs w:val="18"/>
              </w:rPr>
              <w:t xml:space="preserve"> / MADR</w:t>
            </w:r>
          </w:p>
        </w:tc>
      </w:tr>
      <w:tr w:rsidR="00A94049" w:rsidRPr="00641653" w:rsidTr="00715104">
        <w:tc>
          <w:tcPr>
            <w:tcW w:w="4108" w:type="dxa"/>
            <w:vAlign w:val="center"/>
          </w:tcPr>
          <w:p w:rsidR="00A94049" w:rsidRDefault="00A94049">
            <w:pPr>
              <w:rPr>
                <w:rFonts w:cs="Arial"/>
                <w:sz w:val="18"/>
                <w:szCs w:val="18"/>
              </w:rPr>
            </w:pPr>
            <w:r>
              <w:rPr>
                <w:rFonts w:cs="Arial"/>
                <w:sz w:val="18"/>
                <w:szCs w:val="18"/>
              </w:rPr>
              <w:t>William Granados Pérez</w:t>
            </w:r>
          </w:p>
        </w:tc>
        <w:tc>
          <w:tcPr>
            <w:tcW w:w="4155" w:type="dxa"/>
            <w:vAlign w:val="center"/>
          </w:tcPr>
          <w:p w:rsidR="00A94049" w:rsidRPr="00641653" w:rsidRDefault="00A94049" w:rsidP="00433E6C">
            <w:pPr>
              <w:rPr>
                <w:rFonts w:cs="Arial"/>
                <w:sz w:val="18"/>
                <w:szCs w:val="18"/>
              </w:rPr>
            </w:pPr>
            <w:r w:rsidRPr="00641653">
              <w:rPr>
                <w:rFonts w:cs="Arial"/>
                <w:sz w:val="18"/>
                <w:szCs w:val="18"/>
              </w:rPr>
              <w:t>Profesional Dirección de Cadenas Agrícolas y Forestales / MADR</w:t>
            </w:r>
          </w:p>
        </w:tc>
      </w:tr>
      <w:tr w:rsidR="00B332DA" w:rsidRPr="00641653" w:rsidTr="00715104">
        <w:tc>
          <w:tcPr>
            <w:tcW w:w="4108" w:type="dxa"/>
            <w:vAlign w:val="center"/>
          </w:tcPr>
          <w:p w:rsidR="00B332DA" w:rsidRPr="00641653" w:rsidRDefault="00DE7865">
            <w:pPr>
              <w:rPr>
                <w:rFonts w:cs="Arial"/>
                <w:sz w:val="18"/>
                <w:szCs w:val="18"/>
              </w:rPr>
            </w:pPr>
            <w:r>
              <w:rPr>
                <w:rFonts w:cs="Arial"/>
                <w:sz w:val="18"/>
                <w:szCs w:val="18"/>
              </w:rPr>
              <w:t>Julio Corzo</w:t>
            </w:r>
          </w:p>
        </w:tc>
        <w:tc>
          <w:tcPr>
            <w:tcW w:w="4155" w:type="dxa"/>
            <w:vAlign w:val="center"/>
          </w:tcPr>
          <w:p w:rsidR="00B332DA" w:rsidRPr="00641653" w:rsidRDefault="000C1788" w:rsidP="00DE7865">
            <w:pPr>
              <w:rPr>
                <w:rFonts w:cs="Arial"/>
                <w:sz w:val="18"/>
                <w:szCs w:val="18"/>
              </w:rPr>
            </w:pPr>
            <w:r w:rsidRPr="00641653">
              <w:rPr>
                <w:rFonts w:cs="Arial"/>
                <w:sz w:val="18"/>
                <w:szCs w:val="18"/>
              </w:rPr>
              <w:t xml:space="preserve">Vicepresidente </w:t>
            </w:r>
            <w:r w:rsidR="00DE7865">
              <w:rPr>
                <w:rFonts w:cs="Arial"/>
                <w:sz w:val="18"/>
                <w:szCs w:val="18"/>
              </w:rPr>
              <w:t>de Operaciones</w:t>
            </w:r>
            <w:r w:rsidRPr="00641653">
              <w:rPr>
                <w:rFonts w:cs="Arial"/>
                <w:sz w:val="18"/>
                <w:szCs w:val="18"/>
              </w:rPr>
              <w:t xml:space="preserve"> / FINAGRO</w:t>
            </w:r>
          </w:p>
        </w:tc>
      </w:tr>
    </w:tbl>
    <w:p w:rsidR="00375896" w:rsidRPr="00641653" w:rsidRDefault="00375896">
      <w:pPr>
        <w:rPr>
          <w:rFonts w:cs="Arial"/>
          <w:sz w:val="18"/>
          <w:szCs w:val="18"/>
        </w:rPr>
      </w:pPr>
    </w:p>
    <w:p w:rsidR="00B332DA" w:rsidRPr="00641653" w:rsidRDefault="00B332DA">
      <w:pPr>
        <w:rPr>
          <w:sz w:val="18"/>
          <w:szCs w:val="18"/>
        </w:rPr>
      </w:pPr>
      <w:r w:rsidRPr="00641653">
        <w:rPr>
          <w:sz w:val="18"/>
          <w:szCs w:val="18"/>
        </w:rPr>
        <w:t>Invitados:</w:t>
      </w:r>
    </w:p>
    <w:p w:rsidR="00B332DA" w:rsidRPr="00641653" w:rsidRDefault="00B332DA">
      <w:pPr>
        <w:rPr>
          <w:rFonts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1"/>
        <w:gridCol w:w="4162"/>
      </w:tblGrid>
      <w:tr w:rsidR="00B332DA" w:rsidRPr="00641653" w:rsidTr="00004100">
        <w:tc>
          <w:tcPr>
            <w:tcW w:w="4101" w:type="dxa"/>
            <w:vAlign w:val="center"/>
          </w:tcPr>
          <w:p w:rsidR="00B332DA" w:rsidRPr="00641653" w:rsidRDefault="00B332DA" w:rsidP="002E755E">
            <w:pPr>
              <w:rPr>
                <w:rFonts w:cs="Arial"/>
                <w:sz w:val="18"/>
                <w:szCs w:val="18"/>
              </w:rPr>
            </w:pPr>
            <w:r w:rsidRPr="00641653">
              <w:rPr>
                <w:rFonts w:cs="Arial"/>
                <w:sz w:val="18"/>
                <w:szCs w:val="18"/>
              </w:rPr>
              <w:t>Nombre</w:t>
            </w:r>
          </w:p>
        </w:tc>
        <w:tc>
          <w:tcPr>
            <w:tcW w:w="4162" w:type="dxa"/>
            <w:vAlign w:val="center"/>
          </w:tcPr>
          <w:p w:rsidR="00B332DA" w:rsidRPr="00641653" w:rsidRDefault="00B332DA" w:rsidP="002E755E">
            <w:pPr>
              <w:rPr>
                <w:rFonts w:cs="Arial"/>
                <w:sz w:val="18"/>
                <w:szCs w:val="18"/>
              </w:rPr>
            </w:pPr>
            <w:r w:rsidRPr="00641653">
              <w:rPr>
                <w:rFonts w:cs="Arial"/>
                <w:sz w:val="18"/>
                <w:szCs w:val="18"/>
              </w:rPr>
              <w:t>Cargo/Entidad</w:t>
            </w:r>
          </w:p>
        </w:tc>
      </w:tr>
      <w:tr w:rsidR="00E965A6" w:rsidRPr="00641653" w:rsidTr="00004100">
        <w:tc>
          <w:tcPr>
            <w:tcW w:w="4101" w:type="dxa"/>
            <w:vAlign w:val="center"/>
          </w:tcPr>
          <w:p w:rsidR="00E965A6" w:rsidRPr="00641653" w:rsidRDefault="00E965A6" w:rsidP="00E965A6">
            <w:pPr>
              <w:rPr>
                <w:rFonts w:cs="Arial"/>
                <w:sz w:val="18"/>
                <w:szCs w:val="18"/>
              </w:rPr>
            </w:pPr>
            <w:r w:rsidRPr="00641653">
              <w:rPr>
                <w:rFonts w:cs="Arial"/>
                <w:sz w:val="18"/>
                <w:szCs w:val="18"/>
              </w:rPr>
              <w:t>Demetrio de Jesús Muñoz Suárez</w:t>
            </w:r>
          </w:p>
        </w:tc>
        <w:tc>
          <w:tcPr>
            <w:tcW w:w="4162" w:type="dxa"/>
            <w:vAlign w:val="center"/>
          </w:tcPr>
          <w:p w:rsidR="00E965A6" w:rsidRPr="00641653" w:rsidRDefault="00E965A6" w:rsidP="00E965A6">
            <w:pPr>
              <w:rPr>
                <w:rFonts w:cs="Arial"/>
                <w:sz w:val="18"/>
                <w:szCs w:val="18"/>
              </w:rPr>
            </w:pPr>
            <w:r w:rsidRPr="00641653">
              <w:rPr>
                <w:rFonts w:cs="Arial"/>
                <w:sz w:val="18"/>
                <w:szCs w:val="18"/>
              </w:rPr>
              <w:t>Contratista de la Dirección de Financiamiento y Riesgos Agropecuarios</w:t>
            </w:r>
          </w:p>
        </w:tc>
      </w:tr>
      <w:tr w:rsidR="00715104" w:rsidRPr="00641653" w:rsidTr="00004100">
        <w:tc>
          <w:tcPr>
            <w:tcW w:w="4101" w:type="dxa"/>
            <w:vAlign w:val="center"/>
          </w:tcPr>
          <w:p w:rsidR="00715104" w:rsidRPr="00641653" w:rsidRDefault="00DE7865" w:rsidP="00715104">
            <w:pPr>
              <w:rPr>
                <w:rFonts w:cs="Arial"/>
                <w:sz w:val="18"/>
                <w:szCs w:val="18"/>
              </w:rPr>
            </w:pPr>
            <w:r>
              <w:rPr>
                <w:rFonts w:cs="Arial"/>
                <w:sz w:val="18"/>
                <w:szCs w:val="18"/>
              </w:rPr>
              <w:t>Fernando Molina</w:t>
            </w:r>
          </w:p>
        </w:tc>
        <w:tc>
          <w:tcPr>
            <w:tcW w:w="4162" w:type="dxa"/>
            <w:vAlign w:val="center"/>
          </w:tcPr>
          <w:p w:rsidR="00715104" w:rsidRPr="00641653" w:rsidRDefault="00DE7865" w:rsidP="00DE7865">
            <w:pPr>
              <w:rPr>
                <w:rFonts w:cs="Arial"/>
                <w:sz w:val="18"/>
                <w:szCs w:val="18"/>
              </w:rPr>
            </w:pPr>
            <w:r>
              <w:rPr>
                <w:rFonts w:cs="Arial"/>
                <w:sz w:val="18"/>
                <w:szCs w:val="18"/>
              </w:rPr>
              <w:t>Profesional Vicepresidencia Financiera</w:t>
            </w:r>
            <w:r w:rsidR="00715104" w:rsidRPr="00641653">
              <w:rPr>
                <w:rFonts w:cs="Arial"/>
                <w:sz w:val="18"/>
                <w:szCs w:val="18"/>
              </w:rPr>
              <w:t xml:space="preserve"> / FINAGRO</w:t>
            </w:r>
          </w:p>
        </w:tc>
      </w:tr>
      <w:tr w:rsidR="003234EC" w:rsidRPr="00641653" w:rsidTr="003234EC">
        <w:tc>
          <w:tcPr>
            <w:tcW w:w="4101" w:type="dxa"/>
            <w:tcBorders>
              <w:top w:val="single" w:sz="4" w:space="0" w:color="auto"/>
              <w:left w:val="single" w:sz="4" w:space="0" w:color="auto"/>
              <w:bottom w:val="single" w:sz="4" w:space="0" w:color="auto"/>
              <w:right w:val="single" w:sz="4" w:space="0" w:color="auto"/>
            </w:tcBorders>
            <w:vAlign w:val="center"/>
          </w:tcPr>
          <w:p w:rsidR="003234EC" w:rsidRPr="00641653" w:rsidRDefault="003234EC" w:rsidP="0008352F">
            <w:pPr>
              <w:rPr>
                <w:rFonts w:cs="Arial"/>
                <w:sz w:val="18"/>
                <w:szCs w:val="18"/>
              </w:rPr>
            </w:pPr>
            <w:r>
              <w:rPr>
                <w:rFonts w:cs="Arial"/>
                <w:sz w:val="18"/>
                <w:szCs w:val="18"/>
              </w:rPr>
              <w:t>Germán Rodríguez</w:t>
            </w:r>
          </w:p>
        </w:tc>
        <w:tc>
          <w:tcPr>
            <w:tcW w:w="4162" w:type="dxa"/>
            <w:tcBorders>
              <w:top w:val="single" w:sz="4" w:space="0" w:color="auto"/>
              <w:left w:val="single" w:sz="4" w:space="0" w:color="auto"/>
              <w:bottom w:val="single" w:sz="4" w:space="0" w:color="auto"/>
              <w:right w:val="single" w:sz="4" w:space="0" w:color="auto"/>
            </w:tcBorders>
            <w:vAlign w:val="center"/>
          </w:tcPr>
          <w:p w:rsidR="003234EC" w:rsidRPr="00641653" w:rsidRDefault="003234EC" w:rsidP="0008352F">
            <w:pPr>
              <w:rPr>
                <w:rFonts w:cs="Arial"/>
                <w:sz w:val="18"/>
                <w:szCs w:val="18"/>
              </w:rPr>
            </w:pPr>
            <w:r w:rsidRPr="00641653">
              <w:rPr>
                <w:rFonts w:cs="Arial"/>
                <w:sz w:val="18"/>
                <w:szCs w:val="18"/>
              </w:rPr>
              <w:t xml:space="preserve">Profesional Dirección de Cadenas </w:t>
            </w:r>
            <w:r>
              <w:rPr>
                <w:rFonts w:cs="Arial"/>
                <w:sz w:val="18"/>
                <w:szCs w:val="18"/>
              </w:rPr>
              <w:t xml:space="preserve">Pecuarias, Pesqueras y Acuícolas </w:t>
            </w:r>
            <w:r w:rsidRPr="00641653">
              <w:rPr>
                <w:rFonts w:cs="Arial"/>
                <w:sz w:val="18"/>
                <w:szCs w:val="18"/>
              </w:rPr>
              <w:t xml:space="preserve"> / MADR</w:t>
            </w:r>
          </w:p>
        </w:tc>
      </w:tr>
    </w:tbl>
    <w:p w:rsidR="00375896" w:rsidRDefault="00375896">
      <w:pPr>
        <w:rPr>
          <w:rFonts w:cs="Arial"/>
          <w:sz w:val="16"/>
          <w:szCs w:val="16"/>
        </w:rPr>
      </w:pPr>
    </w:p>
    <w:p w:rsidR="00F41B4F" w:rsidRDefault="00F6515C">
      <w:pPr>
        <w:rPr>
          <w:rFonts w:cs="Arial"/>
          <w:sz w:val="20"/>
          <w:szCs w:val="20"/>
        </w:rPr>
      </w:pPr>
      <w:r w:rsidRPr="00F6515C">
        <w:rPr>
          <w:rFonts w:cs="Arial"/>
          <w:sz w:val="20"/>
          <w:szCs w:val="20"/>
        </w:rPr>
        <w:t>Objetivo:</w:t>
      </w:r>
    </w:p>
    <w:p w:rsidR="00E965A6" w:rsidRDefault="00E965A6">
      <w:pPr>
        <w:rPr>
          <w:rFonts w:cs="Arial"/>
          <w:sz w:val="20"/>
          <w:szCs w:val="20"/>
        </w:rPr>
      </w:pPr>
    </w:p>
    <w:p w:rsidR="006D4DB6" w:rsidRPr="004538DE" w:rsidRDefault="000B3CBE" w:rsidP="000B3CBE">
      <w:pPr>
        <w:jc w:val="both"/>
        <w:rPr>
          <w:rFonts w:cs="Arial"/>
          <w:sz w:val="20"/>
          <w:szCs w:val="20"/>
        </w:rPr>
      </w:pPr>
      <w:r>
        <w:rPr>
          <w:rFonts w:cs="Arial"/>
          <w:sz w:val="20"/>
          <w:szCs w:val="20"/>
        </w:rPr>
        <w:t>Presentación por parte de FINAGRO de la ejecución de recursos</w:t>
      </w:r>
      <w:r w:rsidR="00715104">
        <w:rPr>
          <w:rFonts w:cs="Arial"/>
          <w:sz w:val="20"/>
          <w:szCs w:val="20"/>
        </w:rPr>
        <w:t xml:space="preserve"> </w:t>
      </w:r>
      <w:r>
        <w:rPr>
          <w:rFonts w:cs="Arial"/>
          <w:sz w:val="20"/>
          <w:szCs w:val="20"/>
        </w:rPr>
        <w:t>y análisis de m</w:t>
      </w:r>
      <w:r w:rsidR="00AB73B2">
        <w:rPr>
          <w:rFonts w:cs="Arial"/>
          <w:sz w:val="20"/>
          <w:szCs w:val="20"/>
        </w:rPr>
        <w:t>odifica</w:t>
      </w:r>
      <w:r>
        <w:rPr>
          <w:rFonts w:cs="Arial"/>
          <w:sz w:val="20"/>
          <w:szCs w:val="20"/>
        </w:rPr>
        <w:t>ción</w:t>
      </w:r>
      <w:r w:rsidR="006D4DB6" w:rsidRPr="004538DE">
        <w:rPr>
          <w:rFonts w:cs="Arial"/>
          <w:sz w:val="20"/>
          <w:szCs w:val="20"/>
        </w:rPr>
        <w:t xml:space="preserve"> </w:t>
      </w:r>
      <w:r>
        <w:rPr>
          <w:rFonts w:cs="Arial"/>
          <w:sz w:val="20"/>
          <w:szCs w:val="20"/>
        </w:rPr>
        <w:t>d</w:t>
      </w:r>
      <w:r w:rsidR="006D4DB6" w:rsidRPr="004538DE">
        <w:rPr>
          <w:rFonts w:cs="Arial"/>
          <w:sz w:val="20"/>
          <w:szCs w:val="20"/>
        </w:rPr>
        <w:t>el Plan Operativo del Contrato Interadministrativo N° 418 del 2016 suscrito entre el Ministerio de Agricultura y Desarrollo Rural - MADR y el Fondo para el Financiamiento del Sector Agropecuario – FINAGRO, a través del cual FINAGRO administra los recursos de la vigencia 2016, para la ejecución, implementación y adjudicación del Incentivo a la Capitalización Rural – ICR y de la Línea Especial de Crédito</w:t>
      </w:r>
      <w:r w:rsidR="00943199">
        <w:rPr>
          <w:rFonts w:cs="Arial"/>
          <w:sz w:val="20"/>
          <w:szCs w:val="20"/>
        </w:rPr>
        <w:t>.</w:t>
      </w:r>
    </w:p>
    <w:p w:rsidR="00E965A6" w:rsidRPr="00F6515C" w:rsidRDefault="00E965A6">
      <w:pPr>
        <w:rPr>
          <w:rFonts w:cs="Arial"/>
          <w:sz w:val="20"/>
          <w:szCs w:val="20"/>
        </w:rPr>
      </w:pPr>
    </w:p>
    <w:p w:rsidR="00F6515C" w:rsidRDefault="00F6515C">
      <w:pPr>
        <w:rPr>
          <w:rFonts w:cs="Arial"/>
          <w:sz w:val="20"/>
          <w:szCs w:val="20"/>
        </w:rPr>
      </w:pPr>
      <w:r w:rsidRPr="00F6515C">
        <w:rPr>
          <w:rFonts w:cs="Arial"/>
          <w:sz w:val="20"/>
          <w:szCs w:val="20"/>
        </w:rPr>
        <w:t>Desarrollo de la Reunión:</w:t>
      </w:r>
    </w:p>
    <w:p w:rsidR="00F6515C" w:rsidRDefault="00F6515C" w:rsidP="004538DE">
      <w:pPr>
        <w:jc w:val="both"/>
        <w:rPr>
          <w:rFonts w:cs="Arial"/>
          <w:sz w:val="20"/>
          <w:szCs w:val="20"/>
        </w:rPr>
      </w:pPr>
    </w:p>
    <w:p w:rsidR="00833AAA" w:rsidRDefault="004538DE" w:rsidP="00CD6D75">
      <w:pPr>
        <w:jc w:val="both"/>
        <w:rPr>
          <w:rFonts w:cs="Arial"/>
          <w:sz w:val="20"/>
          <w:szCs w:val="20"/>
        </w:rPr>
      </w:pPr>
      <w:r w:rsidRPr="004538DE">
        <w:rPr>
          <w:rFonts w:cs="Arial"/>
          <w:sz w:val="20"/>
          <w:szCs w:val="20"/>
        </w:rPr>
        <w:t xml:space="preserve">Siendo las </w:t>
      </w:r>
      <w:r w:rsidR="00DE7865">
        <w:rPr>
          <w:rFonts w:cs="Arial"/>
          <w:sz w:val="20"/>
          <w:szCs w:val="20"/>
        </w:rPr>
        <w:t>10</w:t>
      </w:r>
      <w:r w:rsidR="00715104">
        <w:rPr>
          <w:rFonts w:cs="Arial"/>
          <w:sz w:val="20"/>
          <w:szCs w:val="20"/>
        </w:rPr>
        <w:t>:</w:t>
      </w:r>
      <w:r w:rsidR="00A94049">
        <w:rPr>
          <w:rFonts w:cs="Arial"/>
          <w:sz w:val="20"/>
          <w:szCs w:val="20"/>
        </w:rPr>
        <w:t>0</w:t>
      </w:r>
      <w:r w:rsidR="00715104">
        <w:rPr>
          <w:rFonts w:cs="Arial"/>
          <w:sz w:val="20"/>
          <w:szCs w:val="20"/>
        </w:rPr>
        <w:t>0</w:t>
      </w:r>
      <w:r w:rsidRPr="004538DE">
        <w:rPr>
          <w:rFonts w:cs="Arial"/>
          <w:sz w:val="20"/>
          <w:szCs w:val="20"/>
        </w:rPr>
        <w:t xml:space="preserve"> </w:t>
      </w:r>
      <w:r w:rsidR="00CD6D75">
        <w:rPr>
          <w:rFonts w:cs="Arial"/>
          <w:sz w:val="20"/>
          <w:szCs w:val="20"/>
        </w:rPr>
        <w:t>a</w:t>
      </w:r>
      <w:r w:rsidRPr="004538DE">
        <w:rPr>
          <w:rFonts w:cs="Arial"/>
          <w:sz w:val="20"/>
          <w:szCs w:val="20"/>
        </w:rPr>
        <w:t>.</w:t>
      </w:r>
      <w:r w:rsidR="00CD6D75">
        <w:rPr>
          <w:rFonts w:cs="Arial"/>
          <w:sz w:val="20"/>
          <w:szCs w:val="20"/>
        </w:rPr>
        <w:t>m</w:t>
      </w:r>
      <w:r w:rsidRPr="004538DE">
        <w:rPr>
          <w:rFonts w:cs="Arial"/>
          <w:sz w:val="20"/>
          <w:szCs w:val="20"/>
        </w:rPr>
        <w:t>.</w:t>
      </w:r>
      <w:r w:rsidR="003B1D08">
        <w:rPr>
          <w:rFonts w:cs="Arial"/>
          <w:sz w:val="20"/>
          <w:szCs w:val="20"/>
        </w:rPr>
        <w:t xml:space="preserve"> y</w:t>
      </w:r>
      <w:r w:rsidR="00EF5D62">
        <w:rPr>
          <w:rFonts w:cs="Arial"/>
          <w:sz w:val="20"/>
          <w:szCs w:val="20"/>
        </w:rPr>
        <w:t xml:space="preserve"> una vez verificado el </w:t>
      </w:r>
      <w:proofErr w:type="spellStart"/>
      <w:r w:rsidR="00EF5D62">
        <w:rPr>
          <w:rFonts w:cs="Arial"/>
          <w:sz w:val="20"/>
          <w:szCs w:val="20"/>
        </w:rPr>
        <w:t>q</w:t>
      </w:r>
      <w:r w:rsidR="00997028">
        <w:rPr>
          <w:rFonts w:cs="Arial"/>
          <w:sz w:val="20"/>
          <w:szCs w:val="20"/>
        </w:rPr>
        <w:t>uo</w:t>
      </w:r>
      <w:r w:rsidRPr="004538DE">
        <w:rPr>
          <w:rFonts w:cs="Arial"/>
          <w:sz w:val="20"/>
          <w:szCs w:val="20"/>
        </w:rPr>
        <w:t>rum</w:t>
      </w:r>
      <w:proofErr w:type="spellEnd"/>
      <w:r>
        <w:rPr>
          <w:rFonts w:cs="Arial"/>
          <w:sz w:val="20"/>
          <w:szCs w:val="20"/>
        </w:rPr>
        <w:t xml:space="preserve"> se dio inicio</w:t>
      </w:r>
      <w:r w:rsidRPr="004538DE">
        <w:rPr>
          <w:rFonts w:cs="Arial"/>
          <w:sz w:val="20"/>
          <w:szCs w:val="20"/>
        </w:rPr>
        <w:t xml:space="preserve"> a la reunión de</w:t>
      </w:r>
      <w:r>
        <w:rPr>
          <w:rFonts w:cs="Arial"/>
          <w:sz w:val="20"/>
          <w:szCs w:val="20"/>
        </w:rPr>
        <w:t>l</w:t>
      </w:r>
      <w:r w:rsidRPr="004538DE">
        <w:rPr>
          <w:rFonts w:cs="Arial"/>
          <w:sz w:val="20"/>
          <w:szCs w:val="20"/>
        </w:rPr>
        <w:t xml:space="preserve"> Comité Administrativo</w:t>
      </w:r>
      <w:r>
        <w:rPr>
          <w:rFonts w:cs="Arial"/>
          <w:sz w:val="20"/>
          <w:szCs w:val="20"/>
        </w:rPr>
        <w:t xml:space="preserve"> del Convenio 418 de 2016. Efraín Rosas Díaz, quien preside este Comité Administrativo</w:t>
      </w:r>
      <w:r w:rsidR="00AB73B2">
        <w:rPr>
          <w:rFonts w:cs="Arial"/>
          <w:sz w:val="20"/>
          <w:szCs w:val="20"/>
        </w:rPr>
        <w:t>,</w:t>
      </w:r>
      <w:r>
        <w:rPr>
          <w:rFonts w:cs="Arial"/>
          <w:sz w:val="20"/>
          <w:szCs w:val="20"/>
        </w:rPr>
        <w:t xml:space="preserve"> </w:t>
      </w:r>
      <w:r w:rsidR="000B3CBE">
        <w:rPr>
          <w:rFonts w:cs="Arial"/>
          <w:sz w:val="20"/>
          <w:szCs w:val="20"/>
        </w:rPr>
        <w:t>cedió la palabra a</w:t>
      </w:r>
      <w:r w:rsidR="00623BB5">
        <w:rPr>
          <w:rFonts w:cs="Arial"/>
          <w:sz w:val="20"/>
          <w:szCs w:val="20"/>
        </w:rPr>
        <w:t xml:space="preserve"> </w:t>
      </w:r>
      <w:r w:rsidR="00DE7865">
        <w:rPr>
          <w:rFonts w:cs="Arial"/>
          <w:sz w:val="20"/>
          <w:szCs w:val="20"/>
        </w:rPr>
        <w:t xml:space="preserve">Julio Corzo </w:t>
      </w:r>
      <w:r w:rsidR="000B3CBE">
        <w:rPr>
          <w:rFonts w:cs="Arial"/>
          <w:sz w:val="20"/>
          <w:szCs w:val="20"/>
        </w:rPr>
        <w:t xml:space="preserve">para que presentara la ejecución de los recursos del contrato. El doctor </w:t>
      </w:r>
      <w:r w:rsidR="00DE7865">
        <w:rPr>
          <w:rFonts w:cs="Arial"/>
          <w:sz w:val="20"/>
          <w:szCs w:val="20"/>
        </w:rPr>
        <w:t>Corzo</w:t>
      </w:r>
      <w:r w:rsidR="000B3CBE">
        <w:rPr>
          <w:rFonts w:cs="Arial"/>
          <w:sz w:val="20"/>
          <w:szCs w:val="20"/>
        </w:rPr>
        <w:t xml:space="preserve"> </w:t>
      </w:r>
      <w:r w:rsidR="00724699">
        <w:rPr>
          <w:rFonts w:cs="Arial"/>
          <w:sz w:val="20"/>
          <w:szCs w:val="20"/>
        </w:rPr>
        <w:t>presentó la utilización de</w:t>
      </w:r>
      <w:r w:rsidR="000B3CBE">
        <w:rPr>
          <w:rFonts w:cs="Arial"/>
          <w:sz w:val="20"/>
          <w:szCs w:val="20"/>
        </w:rPr>
        <w:t xml:space="preserve"> la</w:t>
      </w:r>
      <w:r w:rsidR="00715104">
        <w:rPr>
          <w:rFonts w:cs="Arial"/>
          <w:sz w:val="20"/>
          <w:szCs w:val="20"/>
        </w:rPr>
        <w:t>s</w:t>
      </w:r>
      <w:r w:rsidR="000B3CBE">
        <w:rPr>
          <w:rFonts w:cs="Arial"/>
          <w:sz w:val="20"/>
          <w:szCs w:val="20"/>
        </w:rPr>
        <w:t xml:space="preserve"> bolsa</w:t>
      </w:r>
      <w:r w:rsidR="00715104">
        <w:rPr>
          <w:rFonts w:cs="Arial"/>
          <w:sz w:val="20"/>
          <w:szCs w:val="20"/>
        </w:rPr>
        <w:t>s</w:t>
      </w:r>
      <w:r w:rsidR="000B3CBE">
        <w:rPr>
          <w:rFonts w:cs="Arial"/>
          <w:sz w:val="20"/>
          <w:szCs w:val="20"/>
        </w:rPr>
        <w:t xml:space="preserve"> de Líneas Especiales de Crédito</w:t>
      </w:r>
      <w:r w:rsidR="003E0F8D">
        <w:rPr>
          <w:rFonts w:cs="Arial"/>
          <w:sz w:val="20"/>
          <w:szCs w:val="20"/>
        </w:rPr>
        <w:t xml:space="preserve"> (LEC)</w:t>
      </w:r>
      <w:r w:rsidR="00DD365B">
        <w:rPr>
          <w:rFonts w:cs="Arial"/>
          <w:sz w:val="20"/>
          <w:szCs w:val="20"/>
        </w:rPr>
        <w:t xml:space="preserve"> e hizo la anotación de que la información se encontraba con corte al </w:t>
      </w:r>
      <w:r w:rsidR="00715104">
        <w:rPr>
          <w:rFonts w:cs="Arial"/>
          <w:sz w:val="20"/>
          <w:szCs w:val="20"/>
        </w:rPr>
        <w:t>3</w:t>
      </w:r>
      <w:r w:rsidR="004606E8">
        <w:rPr>
          <w:rFonts w:cs="Arial"/>
          <w:sz w:val="20"/>
          <w:szCs w:val="20"/>
        </w:rPr>
        <w:t xml:space="preserve">1 </w:t>
      </w:r>
      <w:r w:rsidR="00DD365B">
        <w:rPr>
          <w:rFonts w:cs="Arial"/>
          <w:sz w:val="20"/>
          <w:szCs w:val="20"/>
        </w:rPr>
        <w:t xml:space="preserve">de </w:t>
      </w:r>
      <w:r w:rsidR="00DE7865">
        <w:rPr>
          <w:rFonts w:cs="Arial"/>
          <w:sz w:val="20"/>
          <w:szCs w:val="20"/>
        </w:rPr>
        <w:t>octubre</w:t>
      </w:r>
      <w:r w:rsidR="00DD365B">
        <w:rPr>
          <w:rFonts w:cs="Arial"/>
          <w:sz w:val="20"/>
          <w:szCs w:val="20"/>
        </w:rPr>
        <w:t xml:space="preserve"> del año en curso</w:t>
      </w:r>
      <w:r w:rsidR="00715104">
        <w:rPr>
          <w:rFonts w:cs="Arial"/>
          <w:sz w:val="20"/>
          <w:szCs w:val="20"/>
        </w:rPr>
        <w:t xml:space="preserve"> (ver tabla No.1). </w:t>
      </w:r>
      <w:r w:rsidR="00093467">
        <w:rPr>
          <w:rFonts w:cs="Arial"/>
          <w:sz w:val="20"/>
          <w:szCs w:val="20"/>
        </w:rPr>
        <w:t>Respecto a</w:t>
      </w:r>
      <w:r w:rsidR="00312533">
        <w:rPr>
          <w:rFonts w:cs="Arial"/>
          <w:sz w:val="20"/>
          <w:szCs w:val="20"/>
        </w:rPr>
        <w:t xml:space="preserve"> la bolsa Colombia Siembra</w:t>
      </w:r>
      <w:r w:rsidR="00715104">
        <w:rPr>
          <w:rFonts w:cs="Arial"/>
          <w:sz w:val="20"/>
          <w:szCs w:val="20"/>
        </w:rPr>
        <w:t xml:space="preserve">, </w:t>
      </w:r>
      <w:r w:rsidR="004606E8">
        <w:rPr>
          <w:rFonts w:cs="Arial"/>
          <w:sz w:val="20"/>
          <w:szCs w:val="20"/>
        </w:rPr>
        <w:t xml:space="preserve">se </w:t>
      </w:r>
      <w:r w:rsidR="00CC3701">
        <w:rPr>
          <w:rFonts w:cs="Arial"/>
          <w:sz w:val="20"/>
          <w:szCs w:val="20"/>
        </w:rPr>
        <w:t>reiteró</w:t>
      </w:r>
      <w:r w:rsidR="004606E8">
        <w:rPr>
          <w:rFonts w:cs="Arial"/>
          <w:sz w:val="20"/>
          <w:szCs w:val="20"/>
        </w:rPr>
        <w:t xml:space="preserve"> que </w:t>
      </w:r>
      <w:r w:rsidR="00715104">
        <w:rPr>
          <w:rFonts w:cs="Arial"/>
          <w:sz w:val="20"/>
          <w:szCs w:val="20"/>
        </w:rPr>
        <w:t>la LEC</w:t>
      </w:r>
      <w:r w:rsidR="00CC3701">
        <w:rPr>
          <w:rFonts w:cs="Arial"/>
          <w:sz w:val="20"/>
          <w:szCs w:val="20"/>
        </w:rPr>
        <w:t xml:space="preserve"> Retención de Vientres</w:t>
      </w:r>
      <w:r w:rsidR="00FC6C96">
        <w:rPr>
          <w:rFonts w:cs="Arial"/>
          <w:sz w:val="20"/>
          <w:szCs w:val="20"/>
        </w:rPr>
        <w:t xml:space="preserve"> se encuentra cerrada por </w:t>
      </w:r>
      <w:r w:rsidR="004606E8">
        <w:rPr>
          <w:rFonts w:cs="Arial"/>
          <w:sz w:val="20"/>
          <w:szCs w:val="20"/>
        </w:rPr>
        <w:t>agotamiento de recursos</w:t>
      </w:r>
      <w:r w:rsidR="00DE7865">
        <w:rPr>
          <w:rFonts w:cs="Arial"/>
          <w:sz w:val="20"/>
          <w:szCs w:val="20"/>
        </w:rPr>
        <w:t xml:space="preserve">; no obstante, </w:t>
      </w:r>
      <w:r w:rsidR="00160411">
        <w:rPr>
          <w:rFonts w:cs="Arial"/>
          <w:sz w:val="20"/>
          <w:szCs w:val="20"/>
        </w:rPr>
        <w:t xml:space="preserve">por liberación de recursos, a la nueva fecha de corte, queda un </w:t>
      </w:r>
      <w:r w:rsidR="00160411">
        <w:rPr>
          <w:rFonts w:cs="Arial"/>
          <w:sz w:val="20"/>
          <w:szCs w:val="20"/>
        </w:rPr>
        <w:lastRenderedPageBreak/>
        <w:t>disponible de</w:t>
      </w:r>
      <w:r w:rsidR="00146168">
        <w:rPr>
          <w:rFonts w:cs="Arial"/>
          <w:sz w:val="20"/>
          <w:szCs w:val="20"/>
        </w:rPr>
        <w:t xml:space="preserve"> tan solo</w:t>
      </w:r>
      <w:r w:rsidR="00160411">
        <w:rPr>
          <w:rFonts w:cs="Arial"/>
          <w:sz w:val="20"/>
          <w:szCs w:val="20"/>
        </w:rPr>
        <w:t xml:space="preserve"> </w:t>
      </w:r>
      <w:r w:rsidR="00FA1E9C">
        <w:rPr>
          <w:rFonts w:cs="Arial"/>
          <w:sz w:val="20"/>
          <w:szCs w:val="20"/>
        </w:rPr>
        <w:t>$</w:t>
      </w:r>
      <w:r w:rsidR="00DE7865">
        <w:rPr>
          <w:rFonts w:cs="Arial"/>
          <w:sz w:val="20"/>
          <w:szCs w:val="20"/>
        </w:rPr>
        <w:t>2</w:t>
      </w:r>
      <w:proofErr w:type="gramStart"/>
      <w:r w:rsidR="00DE7865">
        <w:rPr>
          <w:rFonts w:cs="Arial"/>
          <w:sz w:val="20"/>
          <w:szCs w:val="20"/>
        </w:rPr>
        <w:t>,371,396</w:t>
      </w:r>
      <w:proofErr w:type="gramEnd"/>
      <w:r w:rsidR="00160411">
        <w:rPr>
          <w:rFonts w:cs="Arial"/>
          <w:sz w:val="20"/>
          <w:szCs w:val="20"/>
        </w:rPr>
        <w:t xml:space="preserve">. </w:t>
      </w:r>
      <w:r w:rsidR="00FC6C96">
        <w:rPr>
          <w:rFonts w:cs="Arial"/>
          <w:sz w:val="20"/>
          <w:szCs w:val="20"/>
        </w:rPr>
        <w:t>La LEC C</w:t>
      </w:r>
      <w:r w:rsidR="00B07134">
        <w:rPr>
          <w:rFonts w:cs="Arial"/>
          <w:sz w:val="20"/>
          <w:szCs w:val="20"/>
        </w:rPr>
        <w:t>olombia siembra</w:t>
      </w:r>
      <w:r w:rsidR="00FC6C96">
        <w:rPr>
          <w:rFonts w:cs="Arial"/>
          <w:sz w:val="20"/>
          <w:szCs w:val="20"/>
        </w:rPr>
        <w:t xml:space="preserve"> evidencia un valor de subsidio comprometido </w:t>
      </w:r>
      <w:r w:rsidR="00160411">
        <w:rPr>
          <w:rFonts w:cs="Arial"/>
          <w:sz w:val="20"/>
          <w:szCs w:val="20"/>
        </w:rPr>
        <w:t>de</w:t>
      </w:r>
      <w:r w:rsidR="00FC6C96">
        <w:rPr>
          <w:rFonts w:cs="Arial"/>
          <w:sz w:val="20"/>
          <w:szCs w:val="20"/>
        </w:rPr>
        <w:t xml:space="preserve"> </w:t>
      </w:r>
      <w:r w:rsidR="00943199">
        <w:rPr>
          <w:rFonts w:cs="Arial"/>
          <w:sz w:val="20"/>
          <w:szCs w:val="20"/>
        </w:rPr>
        <w:t>$</w:t>
      </w:r>
      <w:r w:rsidR="00DE7865">
        <w:rPr>
          <w:rFonts w:cs="Arial"/>
          <w:sz w:val="20"/>
          <w:szCs w:val="20"/>
        </w:rPr>
        <w:t>9</w:t>
      </w:r>
      <w:r w:rsidR="004606E8">
        <w:rPr>
          <w:rFonts w:cs="Arial"/>
          <w:sz w:val="20"/>
          <w:szCs w:val="20"/>
        </w:rPr>
        <w:t>,</w:t>
      </w:r>
      <w:r w:rsidR="00DE7865">
        <w:rPr>
          <w:rFonts w:cs="Arial"/>
          <w:sz w:val="20"/>
          <w:szCs w:val="20"/>
        </w:rPr>
        <w:t>900</w:t>
      </w:r>
      <w:r w:rsidR="00FC6C96">
        <w:rPr>
          <w:rFonts w:cs="Arial"/>
          <w:sz w:val="20"/>
          <w:szCs w:val="20"/>
        </w:rPr>
        <w:t xml:space="preserve"> millones de pesos, lo que </w:t>
      </w:r>
      <w:r w:rsidR="00312533">
        <w:rPr>
          <w:rFonts w:cs="Arial"/>
          <w:sz w:val="20"/>
          <w:szCs w:val="20"/>
        </w:rPr>
        <w:t>representa</w:t>
      </w:r>
      <w:r w:rsidR="00B07134">
        <w:rPr>
          <w:rFonts w:cs="Arial"/>
          <w:sz w:val="20"/>
          <w:szCs w:val="20"/>
        </w:rPr>
        <w:t xml:space="preserve"> una</w:t>
      </w:r>
      <w:r w:rsidR="004606E8">
        <w:rPr>
          <w:rFonts w:cs="Arial"/>
          <w:sz w:val="20"/>
          <w:szCs w:val="20"/>
        </w:rPr>
        <w:t xml:space="preserve"> ejecuc</w:t>
      </w:r>
      <w:r w:rsidR="00FA1E9C">
        <w:rPr>
          <w:rFonts w:cs="Arial"/>
          <w:sz w:val="20"/>
          <w:szCs w:val="20"/>
        </w:rPr>
        <w:t xml:space="preserve">ión </w:t>
      </w:r>
      <w:r w:rsidR="00B07134">
        <w:rPr>
          <w:rFonts w:cs="Arial"/>
          <w:sz w:val="20"/>
          <w:szCs w:val="20"/>
        </w:rPr>
        <w:t>del 49.5</w:t>
      </w:r>
      <w:r w:rsidR="00160411">
        <w:rPr>
          <w:rFonts w:cs="Arial"/>
          <w:sz w:val="20"/>
          <w:szCs w:val="20"/>
        </w:rPr>
        <w:t>%</w:t>
      </w:r>
      <w:r w:rsidR="00B07134">
        <w:rPr>
          <w:rFonts w:cs="Arial"/>
          <w:sz w:val="20"/>
          <w:szCs w:val="20"/>
        </w:rPr>
        <w:t xml:space="preserve"> sobre los recursos asignados a esta línea</w:t>
      </w:r>
      <w:r w:rsidR="00160411">
        <w:rPr>
          <w:rFonts w:cs="Arial"/>
          <w:sz w:val="20"/>
          <w:szCs w:val="20"/>
        </w:rPr>
        <w:t xml:space="preserve">. </w:t>
      </w:r>
      <w:r w:rsidR="00B07134">
        <w:rPr>
          <w:rFonts w:cs="Arial"/>
          <w:sz w:val="20"/>
          <w:szCs w:val="20"/>
        </w:rPr>
        <w:t>Nuevamente</w:t>
      </w:r>
      <w:r w:rsidR="00160411">
        <w:rPr>
          <w:rFonts w:cs="Arial"/>
          <w:sz w:val="20"/>
          <w:szCs w:val="20"/>
        </w:rPr>
        <w:t xml:space="preserve">, los asistentes a este Comité Administrativo </w:t>
      </w:r>
      <w:r w:rsidR="00824C48">
        <w:rPr>
          <w:rFonts w:cs="Arial"/>
          <w:sz w:val="20"/>
          <w:szCs w:val="20"/>
        </w:rPr>
        <w:t>hicieron</w:t>
      </w:r>
      <w:r w:rsidR="00160411">
        <w:rPr>
          <w:rFonts w:cs="Arial"/>
          <w:sz w:val="20"/>
          <w:szCs w:val="20"/>
        </w:rPr>
        <w:t xml:space="preserve"> la observación que la ejecución de esta línea va a un ritmo muy lento. </w:t>
      </w:r>
      <w:r w:rsidR="00B07134">
        <w:rPr>
          <w:rFonts w:cs="Arial"/>
          <w:sz w:val="20"/>
          <w:szCs w:val="20"/>
        </w:rPr>
        <w:t xml:space="preserve">Haciendo la comparación con la información que se presentó en el Comité Administrativo No. 6, la cual </w:t>
      </w:r>
      <w:r w:rsidR="009D23C6">
        <w:rPr>
          <w:rFonts w:cs="Arial"/>
          <w:sz w:val="20"/>
          <w:szCs w:val="20"/>
        </w:rPr>
        <w:t>estaba</w:t>
      </w:r>
      <w:r w:rsidR="00B07134">
        <w:rPr>
          <w:rFonts w:cs="Arial"/>
          <w:sz w:val="20"/>
          <w:szCs w:val="20"/>
        </w:rPr>
        <w:t xml:space="preserve"> con corte a 31 de agosto de 2016, en estos 2 meses (septiembre y octubre), el valor del subsidio comprometido aumentó en $1,769 millones de pesos. Estas cifras evidencian de nuevo que, los</w:t>
      </w:r>
      <w:r w:rsidR="00160411">
        <w:rPr>
          <w:rFonts w:cs="Arial"/>
          <w:sz w:val="20"/>
          <w:szCs w:val="20"/>
        </w:rPr>
        <w:t xml:space="preserve"> pequeños productores</w:t>
      </w:r>
      <w:r w:rsidR="00B07134">
        <w:rPr>
          <w:rFonts w:cs="Arial"/>
          <w:sz w:val="20"/>
          <w:szCs w:val="20"/>
        </w:rPr>
        <w:t xml:space="preserve"> </w:t>
      </w:r>
      <w:r w:rsidR="00833AAA">
        <w:rPr>
          <w:rFonts w:cs="Arial"/>
          <w:sz w:val="20"/>
          <w:szCs w:val="20"/>
        </w:rPr>
        <w:t>no están demandando un volumen suficiente de crédito para absorber los incentivos que se</w:t>
      </w:r>
      <w:r w:rsidR="00B07134">
        <w:rPr>
          <w:rFonts w:cs="Arial"/>
          <w:sz w:val="20"/>
          <w:szCs w:val="20"/>
        </w:rPr>
        <w:t xml:space="preserve"> entregan a través de esta LEC y por lo tanto se hace necesaria una redistribución de los mismos. </w:t>
      </w:r>
    </w:p>
    <w:p w:rsidR="0055283E" w:rsidRDefault="00833AAA" w:rsidP="00CD6D75">
      <w:pPr>
        <w:jc w:val="both"/>
        <w:rPr>
          <w:rFonts w:cs="Arial"/>
          <w:sz w:val="20"/>
          <w:szCs w:val="20"/>
        </w:rPr>
      </w:pPr>
      <w:r>
        <w:rPr>
          <w:rFonts w:cs="Arial"/>
          <w:sz w:val="20"/>
          <w:szCs w:val="20"/>
        </w:rPr>
        <w:t xml:space="preserve"> </w:t>
      </w:r>
      <w:r w:rsidR="00FC6C96">
        <w:rPr>
          <w:rFonts w:cs="Arial"/>
          <w:sz w:val="20"/>
          <w:szCs w:val="20"/>
        </w:rPr>
        <w:t xml:space="preserve"> </w:t>
      </w:r>
    </w:p>
    <w:p w:rsidR="006167D6" w:rsidRDefault="0055283E" w:rsidP="006167D6">
      <w:pPr>
        <w:jc w:val="both"/>
        <w:rPr>
          <w:rFonts w:cs="Arial"/>
          <w:sz w:val="20"/>
          <w:szCs w:val="20"/>
        </w:rPr>
      </w:pPr>
      <w:r>
        <w:rPr>
          <w:rFonts w:cs="Arial"/>
          <w:sz w:val="20"/>
          <w:szCs w:val="20"/>
        </w:rPr>
        <w:t xml:space="preserve">En cuanto a la bolsa General, </w:t>
      </w:r>
      <w:r w:rsidR="00146168">
        <w:rPr>
          <w:rFonts w:cs="Arial"/>
          <w:sz w:val="20"/>
          <w:szCs w:val="20"/>
        </w:rPr>
        <w:t>la LEC General muestra una ejecución del 99.99%, con un saldo disponible de tan solo $2</w:t>
      </w:r>
      <w:proofErr w:type="gramStart"/>
      <w:r w:rsidR="00146168">
        <w:rPr>
          <w:rFonts w:cs="Arial"/>
          <w:sz w:val="20"/>
          <w:szCs w:val="20"/>
        </w:rPr>
        <w:t>,142,423</w:t>
      </w:r>
      <w:proofErr w:type="gramEnd"/>
      <w:r w:rsidR="00146168">
        <w:rPr>
          <w:rFonts w:cs="Arial"/>
          <w:sz w:val="20"/>
          <w:szCs w:val="20"/>
        </w:rPr>
        <w:t xml:space="preserve"> y se encuentra cerrada por agotamiento de recursos. </w:t>
      </w:r>
      <w:r>
        <w:rPr>
          <w:rFonts w:cs="Arial"/>
          <w:sz w:val="20"/>
          <w:szCs w:val="20"/>
        </w:rPr>
        <w:t>La LEC Renovación Café por Zoca,</w:t>
      </w:r>
      <w:r w:rsidR="00146168">
        <w:rPr>
          <w:rFonts w:cs="Arial"/>
          <w:sz w:val="20"/>
          <w:szCs w:val="20"/>
        </w:rPr>
        <w:t xml:space="preserve"> con un presupuesto de $3,000 millones de pesos, muestra una ejecución del 81.2% y un saldo disponible por ejecutar de $564.1 millones de pesos. Esto demuestra la correcta decisión que se tomó en el Comité Administrativo No. 6, de disminuir el presupuesto de esta línea y trasladarlo específicamente</w:t>
      </w:r>
      <w:r w:rsidR="00146168" w:rsidRPr="00DE7865">
        <w:rPr>
          <w:rFonts w:cs="Arial"/>
          <w:sz w:val="20"/>
          <w:szCs w:val="20"/>
          <w:lang w:val="es-CO"/>
        </w:rPr>
        <w:t xml:space="preserve"> a proyectos de </w:t>
      </w:r>
      <w:r w:rsidR="00146168">
        <w:rPr>
          <w:rFonts w:cs="Arial"/>
          <w:sz w:val="20"/>
          <w:szCs w:val="20"/>
        </w:rPr>
        <w:t xml:space="preserve">renovación café por </w:t>
      </w:r>
      <w:r w:rsidR="00146168" w:rsidRPr="00DE7865">
        <w:rPr>
          <w:rFonts w:cs="Arial"/>
          <w:sz w:val="20"/>
          <w:szCs w:val="20"/>
          <w:lang w:val="es-CO"/>
        </w:rPr>
        <w:t xml:space="preserve">siembra </w:t>
      </w:r>
      <w:r w:rsidR="00146168">
        <w:rPr>
          <w:rFonts w:cs="Arial"/>
          <w:sz w:val="20"/>
          <w:szCs w:val="20"/>
        </w:rPr>
        <w:t>dentro de</w:t>
      </w:r>
      <w:r w:rsidR="00146168" w:rsidRPr="00DE7865">
        <w:rPr>
          <w:rFonts w:cs="Arial"/>
          <w:sz w:val="20"/>
          <w:szCs w:val="20"/>
          <w:lang w:val="es-CO"/>
        </w:rPr>
        <w:t xml:space="preserve">l ICR </w:t>
      </w:r>
      <w:r w:rsidR="00146168">
        <w:rPr>
          <w:rFonts w:cs="Arial"/>
          <w:sz w:val="20"/>
          <w:szCs w:val="20"/>
        </w:rPr>
        <w:t xml:space="preserve">General, en donde se verá más adelante, los recursos se han ejecutado a un muy buen ritmo. </w:t>
      </w:r>
    </w:p>
    <w:p w:rsidR="006167D6" w:rsidRDefault="006167D6" w:rsidP="006167D6">
      <w:pPr>
        <w:jc w:val="both"/>
        <w:rPr>
          <w:rFonts w:cs="Arial"/>
          <w:sz w:val="20"/>
          <w:szCs w:val="20"/>
        </w:rPr>
      </w:pPr>
    </w:p>
    <w:p w:rsidR="00B01CBB" w:rsidRDefault="00B01CBB" w:rsidP="00CD6D75">
      <w:pPr>
        <w:jc w:val="both"/>
        <w:rPr>
          <w:rFonts w:cs="Arial"/>
          <w:sz w:val="20"/>
          <w:szCs w:val="20"/>
        </w:rPr>
      </w:pPr>
    </w:p>
    <w:p w:rsidR="00715104" w:rsidRDefault="00715104" w:rsidP="00B01CBB">
      <w:pPr>
        <w:jc w:val="center"/>
        <w:rPr>
          <w:rFonts w:cs="Arial"/>
          <w:sz w:val="20"/>
          <w:szCs w:val="20"/>
        </w:rPr>
      </w:pPr>
    </w:p>
    <w:p w:rsidR="00B01CBB" w:rsidRPr="004606E8" w:rsidRDefault="00B01CBB" w:rsidP="004606E8">
      <w:pPr>
        <w:jc w:val="center"/>
        <w:rPr>
          <w:rFonts w:cs="Arial"/>
          <w:sz w:val="20"/>
          <w:szCs w:val="20"/>
        </w:rPr>
      </w:pPr>
      <w:r>
        <w:rPr>
          <w:rFonts w:cs="Arial"/>
          <w:sz w:val="20"/>
          <w:szCs w:val="20"/>
        </w:rPr>
        <w:t>TABLA No. 1</w:t>
      </w:r>
    </w:p>
    <w:p w:rsidR="004606E8" w:rsidRDefault="00DE7865" w:rsidP="006167D6">
      <w:pPr>
        <w:jc w:val="center"/>
        <w:rPr>
          <w:rFonts w:cs="Arial"/>
          <w:sz w:val="20"/>
          <w:szCs w:val="20"/>
        </w:rPr>
      </w:pPr>
      <w:r>
        <w:rPr>
          <w:rFonts w:cs="Arial"/>
          <w:noProof/>
          <w:sz w:val="20"/>
          <w:szCs w:val="20"/>
          <w:lang w:val="es-CO" w:eastAsia="es-CO"/>
        </w:rPr>
        <w:drawing>
          <wp:inline distT="0" distB="0" distL="0" distR="0">
            <wp:extent cx="5247640" cy="187382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87797" cy="1888160"/>
                    </a:xfrm>
                    <a:prstGeom prst="rect">
                      <a:avLst/>
                    </a:prstGeom>
                    <a:noFill/>
                  </pic:spPr>
                </pic:pic>
              </a:graphicData>
            </a:graphic>
          </wp:inline>
        </w:drawing>
      </w:r>
    </w:p>
    <w:p w:rsidR="005B2D54" w:rsidRDefault="005B2D54" w:rsidP="00CD6D75">
      <w:pPr>
        <w:jc w:val="both"/>
        <w:rPr>
          <w:rFonts w:cs="Arial"/>
          <w:sz w:val="20"/>
          <w:szCs w:val="20"/>
        </w:rPr>
      </w:pPr>
    </w:p>
    <w:p w:rsidR="00FA1E9C" w:rsidRDefault="00FA1E9C" w:rsidP="00CD6D75">
      <w:pPr>
        <w:jc w:val="both"/>
        <w:rPr>
          <w:rFonts w:cs="Arial"/>
          <w:sz w:val="20"/>
          <w:szCs w:val="20"/>
        </w:rPr>
      </w:pPr>
    </w:p>
    <w:p w:rsidR="00FA1E9C" w:rsidRDefault="00FA1E9C" w:rsidP="00CD6D75">
      <w:pPr>
        <w:jc w:val="both"/>
        <w:rPr>
          <w:rFonts w:cs="Arial"/>
          <w:sz w:val="20"/>
          <w:szCs w:val="20"/>
        </w:rPr>
      </w:pPr>
    </w:p>
    <w:p w:rsidR="00E629B9" w:rsidRDefault="00E629B9" w:rsidP="00E629B9">
      <w:pPr>
        <w:jc w:val="both"/>
        <w:rPr>
          <w:rFonts w:cs="Arial"/>
          <w:sz w:val="20"/>
          <w:szCs w:val="20"/>
        </w:rPr>
      </w:pPr>
      <w:r>
        <w:rPr>
          <w:rFonts w:cs="Arial"/>
          <w:sz w:val="20"/>
          <w:szCs w:val="20"/>
        </w:rPr>
        <w:t xml:space="preserve">En la tabla No. 2 se muestra la demanda de recursos y de subsidio comprometido por tipo de productor. A la fecha de corte, se han generado 20,304 operaciones, de las cuales, el 91.22% corresponden a pequeño productor y a los esquemas asociativo y de integración, en las bolsas Colombia Siembra y General.   </w:t>
      </w:r>
    </w:p>
    <w:p w:rsidR="00FA1E9C" w:rsidRDefault="00FA1E9C" w:rsidP="00CD6D75">
      <w:pPr>
        <w:jc w:val="both"/>
        <w:rPr>
          <w:rFonts w:cs="Arial"/>
          <w:sz w:val="20"/>
          <w:szCs w:val="20"/>
        </w:rPr>
      </w:pPr>
    </w:p>
    <w:p w:rsidR="00FA1E9C" w:rsidRDefault="00FA1E9C" w:rsidP="00CD6D75">
      <w:pPr>
        <w:jc w:val="both"/>
        <w:rPr>
          <w:rFonts w:cs="Arial"/>
          <w:sz w:val="20"/>
          <w:szCs w:val="20"/>
        </w:rPr>
      </w:pPr>
    </w:p>
    <w:p w:rsidR="00623BB5" w:rsidRDefault="00623BB5" w:rsidP="00CD6D75">
      <w:pPr>
        <w:jc w:val="both"/>
        <w:rPr>
          <w:rFonts w:cs="Arial"/>
          <w:sz w:val="20"/>
          <w:szCs w:val="20"/>
        </w:rPr>
      </w:pPr>
    </w:p>
    <w:p w:rsidR="00FC6C96" w:rsidRDefault="00FC6C96" w:rsidP="00CD6D75">
      <w:pPr>
        <w:jc w:val="both"/>
        <w:rPr>
          <w:rFonts w:cs="Arial"/>
          <w:sz w:val="20"/>
          <w:szCs w:val="20"/>
        </w:rPr>
      </w:pPr>
    </w:p>
    <w:p w:rsidR="00146168" w:rsidRDefault="00146168" w:rsidP="0055283E">
      <w:pPr>
        <w:jc w:val="center"/>
        <w:rPr>
          <w:rFonts w:cs="Arial"/>
          <w:sz w:val="20"/>
          <w:szCs w:val="20"/>
        </w:rPr>
      </w:pPr>
    </w:p>
    <w:p w:rsidR="00146168" w:rsidRDefault="00146168" w:rsidP="0055283E">
      <w:pPr>
        <w:jc w:val="center"/>
        <w:rPr>
          <w:rFonts w:cs="Arial"/>
          <w:sz w:val="20"/>
          <w:szCs w:val="20"/>
        </w:rPr>
      </w:pPr>
    </w:p>
    <w:p w:rsidR="00E629B9" w:rsidRDefault="00E629B9" w:rsidP="0055283E">
      <w:pPr>
        <w:jc w:val="center"/>
        <w:rPr>
          <w:rFonts w:cs="Arial"/>
          <w:sz w:val="20"/>
          <w:szCs w:val="20"/>
        </w:rPr>
      </w:pPr>
    </w:p>
    <w:p w:rsidR="00FC6C96" w:rsidRDefault="0055283E" w:rsidP="0055283E">
      <w:pPr>
        <w:jc w:val="center"/>
        <w:rPr>
          <w:rFonts w:cs="Arial"/>
          <w:sz w:val="20"/>
          <w:szCs w:val="20"/>
        </w:rPr>
      </w:pPr>
      <w:r>
        <w:rPr>
          <w:rFonts w:cs="Arial"/>
          <w:sz w:val="20"/>
          <w:szCs w:val="20"/>
        </w:rPr>
        <w:t>TABLA No. 2</w:t>
      </w:r>
    </w:p>
    <w:p w:rsidR="00FC6C96" w:rsidRDefault="00E629B9" w:rsidP="006167D6">
      <w:pPr>
        <w:jc w:val="center"/>
        <w:rPr>
          <w:rFonts w:cs="Arial"/>
          <w:sz w:val="20"/>
          <w:szCs w:val="20"/>
        </w:rPr>
      </w:pPr>
      <w:r>
        <w:rPr>
          <w:rFonts w:cs="Arial"/>
          <w:noProof/>
          <w:sz w:val="20"/>
          <w:szCs w:val="20"/>
          <w:lang w:val="es-CO" w:eastAsia="es-CO"/>
        </w:rPr>
        <w:drawing>
          <wp:inline distT="0" distB="0" distL="0" distR="0">
            <wp:extent cx="5238115" cy="2719278"/>
            <wp:effectExtent l="0" t="0" r="635"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58628" cy="2729927"/>
                    </a:xfrm>
                    <a:prstGeom prst="rect">
                      <a:avLst/>
                    </a:prstGeom>
                    <a:noFill/>
                  </pic:spPr>
                </pic:pic>
              </a:graphicData>
            </a:graphic>
          </wp:inline>
        </w:drawing>
      </w:r>
    </w:p>
    <w:p w:rsidR="00FC6C96" w:rsidRDefault="00FC6C96" w:rsidP="00CD6D75">
      <w:pPr>
        <w:jc w:val="both"/>
        <w:rPr>
          <w:rFonts w:cs="Arial"/>
          <w:sz w:val="20"/>
          <w:szCs w:val="20"/>
        </w:rPr>
      </w:pPr>
    </w:p>
    <w:p w:rsidR="003D2AD2" w:rsidRDefault="003D2AD2" w:rsidP="00CD6D75">
      <w:pPr>
        <w:jc w:val="both"/>
        <w:rPr>
          <w:rFonts w:cs="Arial"/>
          <w:sz w:val="20"/>
          <w:szCs w:val="20"/>
        </w:rPr>
      </w:pPr>
    </w:p>
    <w:p w:rsidR="003D2AD2" w:rsidRDefault="003D2AD2" w:rsidP="00CD6D75">
      <w:pPr>
        <w:jc w:val="both"/>
        <w:rPr>
          <w:rFonts w:cs="Arial"/>
          <w:sz w:val="20"/>
          <w:szCs w:val="20"/>
        </w:rPr>
      </w:pPr>
      <w:r>
        <w:rPr>
          <w:rFonts w:cs="Arial"/>
          <w:sz w:val="20"/>
          <w:szCs w:val="20"/>
        </w:rPr>
        <w:t>En los gráficos No. 1 y 2 se muestra el valor del subsidio comprometido</w:t>
      </w:r>
      <w:ins w:id="0" w:author="fmolina" w:date="2016-11-08T14:48:00Z">
        <w:r w:rsidR="006450EB">
          <w:rPr>
            <w:rFonts w:cs="Arial"/>
            <w:sz w:val="20"/>
            <w:szCs w:val="20"/>
          </w:rPr>
          <w:t xml:space="preserve"> por los principales destinos de crédito</w:t>
        </w:r>
      </w:ins>
      <w:r>
        <w:rPr>
          <w:rFonts w:cs="Arial"/>
          <w:sz w:val="20"/>
          <w:szCs w:val="20"/>
        </w:rPr>
        <w:t xml:space="preserve"> en la</w:t>
      </w:r>
      <w:r w:rsidR="00FC46F9">
        <w:rPr>
          <w:rFonts w:cs="Arial"/>
          <w:sz w:val="20"/>
          <w:szCs w:val="20"/>
        </w:rPr>
        <w:t>s bolsas</w:t>
      </w:r>
      <w:r>
        <w:rPr>
          <w:rFonts w:cs="Arial"/>
          <w:sz w:val="20"/>
          <w:szCs w:val="20"/>
        </w:rPr>
        <w:t xml:space="preserve"> LEC Colombia Siembra y General</w:t>
      </w:r>
      <w:r w:rsidR="00FC46F9">
        <w:rPr>
          <w:rFonts w:cs="Arial"/>
          <w:sz w:val="20"/>
          <w:szCs w:val="20"/>
        </w:rPr>
        <w:t xml:space="preserve"> respectivamente. En el caso de la bolsa Colombia Siembra, la línea para retención de vientres es la que más subsidio comprometid</w:t>
      </w:r>
      <w:r w:rsidR="00E629B9">
        <w:rPr>
          <w:rFonts w:cs="Arial"/>
          <w:sz w:val="20"/>
          <w:szCs w:val="20"/>
        </w:rPr>
        <w:t xml:space="preserve">o tiene, seguido por piña, </w:t>
      </w:r>
      <w:r w:rsidR="00FC46F9">
        <w:rPr>
          <w:rFonts w:cs="Arial"/>
          <w:sz w:val="20"/>
          <w:szCs w:val="20"/>
        </w:rPr>
        <w:t>banano</w:t>
      </w:r>
      <w:r w:rsidR="00E629B9">
        <w:rPr>
          <w:rFonts w:cs="Arial"/>
          <w:sz w:val="20"/>
          <w:szCs w:val="20"/>
        </w:rPr>
        <w:t xml:space="preserve"> y arroz</w:t>
      </w:r>
      <w:r w:rsidR="00FC46F9">
        <w:rPr>
          <w:rFonts w:cs="Arial"/>
          <w:sz w:val="20"/>
          <w:szCs w:val="20"/>
        </w:rPr>
        <w:t>. En el caso de la Bolsa General, los productos que más subsidio han comprome</w:t>
      </w:r>
      <w:r w:rsidR="006167D6">
        <w:rPr>
          <w:rFonts w:cs="Arial"/>
          <w:sz w:val="20"/>
          <w:szCs w:val="20"/>
        </w:rPr>
        <w:t>t</w:t>
      </w:r>
      <w:r w:rsidR="00E629B9">
        <w:rPr>
          <w:rFonts w:cs="Arial"/>
          <w:sz w:val="20"/>
          <w:szCs w:val="20"/>
        </w:rPr>
        <w:t xml:space="preserve">ido son plátano, caña panelera, café, </w:t>
      </w:r>
      <w:r w:rsidR="00FC46F9">
        <w:rPr>
          <w:rFonts w:cs="Arial"/>
          <w:sz w:val="20"/>
          <w:szCs w:val="20"/>
        </w:rPr>
        <w:t>mora</w:t>
      </w:r>
      <w:r w:rsidR="00E629B9">
        <w:rPr>
          <w:rFonts w:cs="Arial"/>
          <w:sz w:val="20"/>
          <w:szCs w:val="20"/>
        </w:rPr>
        <w:t xml:space="preserve"> y papa</w:t>
      </w:r>
      <w:r w:rsidR="006167D6">
        <w:rPr>
          <w:rFonts w:cs="Arial"/>
          <w:sz w:val="20"/>
          <w:szCs w:val="20"/>
        </w:rPr>
        <w:t>.</w:t>
      </w:r>
    </w:p>
    <w:p w:rsidR="001A3461" w:rsidRDefault="001A3461" w:rsidP="00CD6D75">
      <w:pPr>
        <w:jc w:val="both"/>
        <w:rPr>
          <w:rFonts w:cs="Arial"/>
          <w:sz w:val="20"/>
          <w:szCs w:val="20"/>
        </w:rPr>
      </w:pPr>
    </w:p>
    <w:p w:rsidR="00E629B9" w:rsidRDefault="00E629B9" w:rsidP="001A3461">
      <w:pPr>
        <w:jc w:val="center"/>
        <w:rPr>
          <w:rFonts w:cs="Arial"/>
          <w:sz w:val="20"/>
          <w:szCs w:val="20"/>
        </w:rPr>
      </w:pPr>
    </w:p>
    <w:p w:rsidR="0055283E" w:rsidRDefault="001A3461" w:rsidP="001A3461">
      <w:pPr>
        <w:jc w:val="center"/>
        <w:rPr>
          <w:rFonts w:cs="Arial"/>
          <w:sz w:val="20"/>
          <w:szCs w:val="20"/>
        </w:rPr>
      </w:pPr>
      <w:r>
        <w:rPr>
          <w:rFonts w:cs="Arial"/>
          <w:sz w:val="20"/>
          <w:szCs w:val="20"/>
        </w:rPr>
        <w:t>Gráfico No. 1</w:t>
      </w:r>
    </w:p>
    <w:p w:rsidR="001A3461" w:rsidRDefault="00E629B9" w:rsidP="006167D6">
      <w:pPr>
        <w:jc w:val="center"/>
        <w:rPr>
          <w:rFonts w:cs="Arial"/>
          <w:sz w:val="20"/>
          <w:szCs w:val="20"/>
        </w:rPr>
      </w:pPr>
      <w:r>
        <w:rPr>
          <w:rFonts w:cs="Arial"/>
          <w:noProof/>
          <w:sz w:val="20"/>
          <w:szCs w:val="20"/>
          <w:lang w:val="es-CO" w:eastAsia="es-CO"/>
        </w:rPr>
        <w:drawing>
          <wp:inline distT="0" distB="0" distL="0" distR="0">
            <wp:extent cx="5015230" cy="226115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2997" cy="2273677"/>
                    </a:xfrm>
                    <a:prstGeom prst="rect">
                      <a:avLst/>
                    </a:prstGeom>
                    <a:noFill/>
                  </pic:spPr>
                </pic:pic>
              </a:graphicData>
            </a:graphic>
          </wp:inline>
        </w:drawing>
      </w:r>
    </w:p>
    <w:p w:rsidR="00FC6C96" w:rsidRDefault="00FC6C96" w:rsidP="00CD6D75">
      <w:pPr>
        <w:jc w:val="both"/>
        <w:rPr>
          <w:rFonts w:cs="Arial"/>
          <w:sz w:val="20"/>
          <w:szCs w:val="20"/>
        </w:rPr>
      </w:pPr>
    </w:p>
    <w:p w:rsidR="00D36E7B" w:rsidRDefault="00D36E7B" w:rsidP="00CD6D75">
      <w:pPr>
        <w:jc w:val="both"/>
        <w:rPr>
          <w:rFonts w:cs="Arial"/>
          <w:sz w:val="20"/>
          <w:szCs w:val="20"/>
        </w:rPr>
      </w:pPr>
    </w:p>
    <w:p w:rsidR="00D36E7B" w:rsidRDefault="00D36E7B" w:rsidP="00CD6D75">
      <w:pPr>
        <w:jc w:val="both"/>
        <w:rPr>
          <w:rFonts w:cs="Arial"/>
          <w:sz w:val="20"/>
          <w:szCs w:val="20"/>
        </w:rPr>
      </w:pPr>
    </w:p>
    <w:p w:rsidR="001A3461" w:rsidRDefault="001A3461" w:rsidP="001A3461">
      <w:pPr>
        <w:jc w:val="center"/>
        <w:rPr>
          <w:rFonts w:cs="Arial"/>
          <w:sz w:val="20"/>
          <w:szCs w:val="20"/>
        </w:rPr>
      </w:pPr>
      <w:r>
        <w:rPr>
          <w:rFonts w:cs="Arial"/>
          <w:sz w:val="20"/>
          <w:szCs w:val="20"/>
        </w:rPr>
        <w:t>Gráfico No. 2</w:t>
      </w:r>
    </w:p>
    <w:p w:rsidR="001A3461" w:rsidRDefault="00E629B9" w:rsidP="006167D6">
      <w:pPr>
        <w:jc w:val="center"/>
        <w:rPr>
          <w:rFonts w:cs="Arial"/>
          <w:sz w:val="20"/>
          <w:szCs w:val="20"/>
        </w:rPr>
      </w:pPr>
      <w:r>
        <w:rPr>
          <w:rFonts w:cs="Arial"/>
          <w:noProof/>
          <w:sz w:val="20"/>
          <w:szCs w:val="20"/>
          <w:lang w:val="es-CO" w:eastAsia="es-CO"/>
        </w:rPr>
        <w:drawing>
          <wp:inline distT="0" distB="0" distL="0" distR="0">
            <wp:extent cx="4915535" cy="228505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62424" cy="2306854"/>
                    </a:xfrm>
                    <a:prstGeom prst="rect">
                      <a:avLst/>
                    </a:prstGeom>
                    <a:noFill/>
                  </pic:spPr>
                </pic:pic>
              </a:graphicData>
            </a:graphic>
          </wp:inline>
        </w:drawing>
      </w:r>
    </w:p>
    <w:p w:rsidR="001A3461" w:rsidRDefault="001A3461" w:rsidP="00CD6D75">
      <w:pPr>
        <w:jc w:val="both"/>
        <w:rPr>
          <w:rFonts w:cs="Arial"/>
          <w:sz w:val="20"/>
          <w:szCs w:val="20"/>
        </w:rPr>
      </w:pPr>
    </w:p>
    <w:p w:rsidR="001A3461" w:rsidRDefault="001A3461" w:rsidP="00CD6D75">
      <w:pPr>
        <w:jc w:val="both"/>
        <w:rPr>
          <w:rFonts w:cs="Arial"/>
          <w:sz w:val="20"/>
          <w:szCs w:val="20"/>
        </w:rPr>
      </w:pPr>
    </w:p>
    <w:p w:rsidR="00D558DC" w:rsidRDefault="00D558DC" w:rsidP="00D558DC">
      <w:pPr>
        <w:jc w:val="both"/>
        <w:rPr>
          <w:rFonts w:cs="Arial"/>
          <w:sz w:val="20"/>
          <w:szCs w:val="20"/>
        </w:rPr>
      </w:pPr>
      <w:r>
        <w:rPr>
          <w:rFonts w:cs="Arial"/>
          <w:sz w:val="20"/>
          <w:szCs w:val="20"/>
        </w:rPr>
        <w:t xml:space="preserve">En cuanto al Incentivo de Capitalización Rural – ICR, en la tabla No. 3 se muestran los recursos comprometidos y el nivel de ejecución. </w:t>
      </w:r>
      <w:r w:rsidR="009E75FE">
        <w:rPr>
          <w:rFonts w:cs="Arial"/>
          <w:sz w:val="20"/>
          <w:szCs w:val="20"/>
        </w:rPr>
        <w:t>Después de la decisión del Comité Administrativo de aumentar el presupuesto del segmento ICR</w:t>
      </w:r>
      <w:r w:rsidR="00BB4820">
        <w:rPr>
          <w:rFonts w:cs="Arial"/>
          <w:sz w:val="20"/>
          <w:szCs w:val="20"/>
        </w:rPr>
        <w:t xml:space="preserve"> General</w:t>
      </w:r>
      <w:r w:rsidR="009E75FE">
        <w:rPr>
          <w:rFonts w:cs="Arial"/>
          <w:sz w:val="20"/>
          <w:szCs w:val="20"/>
        </w:rPr>
        <w:t xml:space="preserve"> en $12,000 millones de pesos específicamente</w:t>
      </w:r>
      <w:r w:rsidR="009E75FE" w:rsidRPr="00DE7865">
        <w:rPr>
          <w:rFonts w:cs="Arial"/>
          <w:sz w:val="20"/>
          <w:szCs w:val="20"/>
          <w:lang w:val="es-CO"/>
        </w:rPr>
        <w:t xml:space="preserve"> </w:t>
      </w:r>
      <w:r w:rsidR="009E75FE">
        <w:rPr>
          <w:rFonts w:cs="Arial"/>
          <w:sz w:val="20"/>
          <w:szCs w:val="20"/>
          <w:lang w:val="es-CO"/>
        </w:rPr>
        <w:t>para</w:t>
      </w:r>
      <w:r w:rsidR="009E75FE" w:rsidRPr="00DE7865">
        <w:rPr>
          <w:rFonts w:cs="Arial"/>
          <w:sz w:val="20"/>
          <w:szCs w:val="20"/>
          <w:lang w:val="es-CO"/>
        </w:rPr>
        <w:t xml:space="preserve"> proyectos de </w:t>
      </w:r>
      <w:r w:rsidR="009E75FE">
        <w:rPr>
          <w:rFonts w:cs="Arial"/>
          <w:sz w:val="20"/>
          <w:szCs w:val="20"/>
        </w:rPr>
        <w:t xml:space="preserve">renovación café por </w:t>
      </w:r>
      <w:r w:rsidR="009E75FE" w:rsidRPr="00DE7865">
        <w:rPr>
          <w:rFonts w:cs="Arial"/>
          <w:sz w:val="20"/>
          <w:szCs w:val="20"/>
          <w:lang w:val="es-CO"/>
        </w:rPr>
        <w:t>siembra</w:t>
      </w:r>
      <w:r w:rsidR="009E75FE">
        <w:rPr>
          <w:rFonts w:cs="Arial"/>
          <w:sz w:val="20"/>
          <w:szCs w:val="20"/>
          <w:lang w:val="es-CO"/>
        </w:rPr>
        <w:t>,</w:t>
      </w:r>
      <w:r w:rsidR="009E75FE" w:rsidRPr="00DE7865">
        <w:rPr>
          <w:rFonts w:cs="Arial"/>
          <w:sz w:val="20"/>
          <w:szCs w:val="20"/>
          <w:lang w:val="es-CO"/>
        </w:rPr>
        <w:t xml:space="preserve"> </w:t>
      </w:r>
      <w:r w:rsidR="009E75FE">
        <w:rPr>
          <w:rFonts w:cs="Arial"/>
          <w:sz w:val="20"/>
          <w:szCs w:val="20"/>
          <w:lang w:val="es-CO"/>
        </w:rPr>
        <w:t>se observa que en este momento queda un disponible de $6,055 millones de pesos, es decir que, en</w:t>
      </w:r>
      <w:r w:rsidR="00BB4820">
        <w:rPr>
          <w:rFonts w:cs="Arial"/>
          <w:sz w:val="20"/>
          <w:szCs w:val="20"/>
          <w:lang w:val="es-CO"/>
        </w:rPr>
        <w:t xml:space="preserve"> poco más de</w:t>
      </w:r>
      <w:r w:rsidR="009E75FE">
        <w:rPr>
          <w:rFonts w:cs="Arial"/>
          <w:sz w:val="20"/>
          <w:szCs w:val="20"/>
          <w:lang w:val="es-CO"/>
        </w:rPr>
        <w:t xml:space="preserve"> un mes</w:t>
      </w:r>
      <w:r w:rsidR="00BB4820">
        <w:rPr>
          <w:rFonts w:cs="Arial"/>
          <w:sz w:val="20"/>
          <w:szCs w:val="20"/>
          <w:lang w:val="es-CO"/>
        </w:rPr>
        <w:t>,</w:t>
      </w:r>
      <w:r w:rsidR="009E75FE">
        <w:rPr>
          <w:rFonts w:cs="Arial"/>
          <w:sz w:val="20"/>
          <w:szCs w:val="20"/>
          <w:lang w:val="es-CO"/>
        </w:rPr>
        <w:t xml:space="preserve"> se comprometió el 50% de los recursos adicionados. </w:t>
      </w:r>
    </w:p>
    <w:p w:rsidR="00D36E7B" w:rsidRDefault="00D36E7B" w:rsidP="008B3774">
      <w:pPr>
        <w:jc w:val="both"/>
        <w:rPr>
          <w:rFonts w:cs="Arial"/>
          <w:sz w:val="20"/>
          <w:szCs w:val="20"/>
        </w:rPr>
      </w:pPr>
    </w:p>
    <w:p w:rsidR="00FC46F9" w:rsidRDefault="00FC46F9" w:rsidP="002A2840">
      <w:pPr>
        <w:jc w:val="both"/>
        <w:rPr>
          <w:rFonts w:cs="Arial"/>
          <w:sz w:val="20"/>
          <w:szCs w:val="20"/>
        </w:rPr>
      </w:pPr>
    </w:p>
    <w:p w:rsidR="00FC46F9" w:rsidRDefault="00443FAC" w:rsidP="00443FAC">
      <w:pPr>
        <w:jc w:val="center"/>
        <w:rPr>
          <w:rFonts w:cs="Arial"/>
          <w:sz w:val="20"/>
          <w:szCs w:val="20"/>
        </w:rPr>
      </w:pPr>
      <w:r>
        <w:rPr>
          <w:rFonts w:cs="Arial"/>
          <w:sz w:val="20"/>
          <w:szCs w:val="20"/>
        </w:rPr>
        <w:t>Tabla No. 3</w:t>
      </w:r>
    </w:p>
    <w:p w:rsidR="00FC46F9" w:rsidRDefault="009E75FE" w:rsidP="006167D6">
      <w:pPr>
        <w:jc w:val="center"/>
        <w:rPr>
          <w:rFonts w:cs="Arial"/>
          <w:sz w:val="20"/>
          <w:szCs w:val="20"/>
        </w:rPr>
      </w:pPr>
      <w:r>
        <w:rPr>
          <w:rFonts w:cs="Arial"/>
          <w:noProof/>
          <w:sz w:val="20"/>
          <w:szCs w:val="20"/>
          <w:lang w:val="es-CO" w:eastAsia="es-CO"/>
        </w:rPr>
        <w:drawing>
          <wp:inline distT="0" distB="0" distL="0" distR="0">
            <wp:extent cx="5216525" cy="1279602"/>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2163" cy="1293250"/>
                    </a:xfrm>
                    <a:prstGeom prst="rect">
                      <a:avLst/>
                    </a:prstGeom>
                    <a:noFill/>
                  </pic:spPr>
                </pic:pic>
              </a:graphicData>
            </a:graphic>
          </wp:inline>
        </w:drawing>
      </w:r>
    </w:p>
    <w:p w:rsidR="00FC46F9" w:rsidRDefault="00FC46F9" w:rsidP="002A2840">
      <w:pPr>
        <w:jc w:val="both"/>
        <w:rPr>
          <w:rFonts w:cs="Arial"/>
          <w:sz w:val="20"/>
          <w:szCs w:val="20"/>
        </w:rPr>
      </w:pPr>
    </w:p>
    <w:p w:rsidR="00443FAC" w:rsidRDefault="00443FAC" w:rsidP="002A2840">
      <w:pPr>
        <w:jc w:val="both"/>
        <w:rPr>
          <w:rFonts w:cs="Arial"/>
          <w:sz w:val="20"/>
          <w:szCs w:val="20"/>
        </w:rPr>
      </w:pPr>
    </w:p>
    <w:p w:rsidR="00E77036" w:rsidRDefault="00E77036" w:rsidP="00E77036">
      <w:pPr>
        <w:jc w:val="both"/>
        <w:rPr>
          <w:rFonts w:cs="Arial"/>
          <w:sz w:val="20"/>
          <w:szCs w:val="20"/>
        </w:rPr>
      </w:pPr>
      <w:r>
        <w:rPr>
          <w:rFonts w:cs="Arial"/>
          <w:sz w:val="20"/>
          <w:szCs w:val="20"/>
        </w:rPr>
        <w:t xml:space="preserve">En la tabla No. 4 se desagrega el ICR por tipo de productor. En total se han comprometido $145,288 millones de pesos en ICR para 21,635 proyectos de inversión, apalancando $381,030 millones de pesos en el valor de los créditos y $602,553 millones de pesos en el valor las inversiones totales.  </w:t>
      </w:r>
    </w:p>
    <w:p w:rsidR="00D36E7B" w:rsidRDefault="00D36E7B" w:rsidP="002A2840">
      <w:pPr>
        <w:jc w:val="both"/>
        <w:rPr>
          <w:rFonts w:cs="Arial"/>
          <w:sz w:val="20"/>
          <w:szCs w:val="20"/>
        </w:rPr>
      </w:pPr>
    </w:p>
    <w:p w:rsidR="00BD5ADB" w:rsidRDefault="00BD5ADB" w:rsidP="002A2840">
      <w:pPr>
        <w:jc w:val="both"/>
        <w:rPr>
          <w:rFonts w:cs="Arial"/>
          <w:sz w:val="20"/>
          <w:szCs w:val="20"/>
        </w:rPr>
      </w:pPr>
    </w:p>
    <w:p w:rsidR="00BD5ADB" w:rsidRDefault="00BD5ADB" w:rsidP="002A2840">
      <w:pPr>
        <w:jc w:val="both"/>
        <w:rPr>
          <w:rFonts w:cs="Arial"/>
          <w:sz w:val="20"/>
          <w:szCs w:val="20"/>
        </w:rPr>
      </w:pPr>
    </w:p>
    <w:p w:rsidR="00BD5ADB" w:rsidRDefault="00BD5ADB" w:rsidP="002A2840">
      <w:pPr>
        <w:jc w:val="both"/>
        <w:rPr>
          <w:rFonts w:cs="Arial"/>
          <w:sz w:val="20"/>
          <w:szCs w:val="20"/>
        </w:rPr>
      </w:pPr>
    </w:p>
    <w:p w:rsidR="009E75FE" w:rsidRDefault="009E75FE" w:rsidP="00443FAC">
      <w:pPr>
        <w:jc w:val="center"/>
        <w:rPr>
          <w:rFonts w:cs="Arial"/>
          <w:sz w:val="20"/>
          <w:szCs w:val="20"/>
        </w:rPr>
      </w:pPr>
    </w:p>
    <w:p w:rsidR="00443FAC" w:rsidRDefault="00443FAC" w:rsidP="00443FAC">
      <w:pPr>
        <w:jc w:val="center"/>
        <w:rPr>
          <w:rFonts w:cs="Arial"/>
          <w:sz w:val="20"/>
          <w:szCs w:val="20"/>
        </w:rPr>
      </w:pPr>
      <w:r>
        <w:rPr>
          <w:rFonts w:cs="Arial"/>
          <w:sz w:val="20"/>
          <w:szCs w:val="20"/>
        </w:rPr>
        <w:t>Tabla No. 4</w:t>
      </w:r>
    </w:p>
    <w:p w:rsidR="00443FAC" w:rsidRDefault="009E75FE" w:rsidP="00443FAC">
      <w:pPr>
        <w:jc w:val="center"/>
        <w:rPr>
          <w:rFonts w:cs="Arial"/>
          <w:sz w:val="20"/>
          <w:szCs w:val="20"/>
        </w:rPr>
      </w:pPr>
      <w:r>
        <w:rPr>
          <w:rFonts w:cs="Arial"/>
          <w:noProof/>
          <w:sz w:val="20"/>
          <w:szCs w:val="20"/>
          <w:lang w:val="es-CO" w:eastAsia="es-CO"/>
        </w:rPr>
        <w:drawing>
          <wp:inline distT="0" distB="0" distL="0" distR="0">
            <wp:extent cx="5337810" cy="25164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74481" cy="2533783"/>
                    </a:xfrm>
                    <a:prstGeom prst="rect">
                      <a:avLst/>
                    </a:prstGeom>
                    <a:noFill/>
                  </pic:spPr>
                </pic:pic>
              </a:graphicData>
            </a:graphic>
          </wp:inline>
        </w:drawing>
      </w:r>
    </w:p>
    <w:p w:rsidR="00443FAC" w:rsidRDefault="00443FAC" w:rsidP="002A2840">
      <w:pPr>
        <w:jc w:val="both"/>
        <w:rPr>
          <w:rFonts w:cs="Arial"/>
          <w:sz w:val="20"/>
          <w:szCs w:val="20"/>
        </w:rPr>
      </w:pPr>
      <w:r>
        <w:rPr>
          <w:rFonts w:cs="Arial"/>
          <w:sz w:val="20"/>
          <w:szCs w:val="20"/>
        </w:rPr>
        <w:t xml:space="preserve"> </w:t>
      </w:r>
    </w:p>
    <w:p w:rsidR="00F71070" w:rsidRDefault="00F71070" w:rsidP="002A2840">
      <w:pPr>
        <w:jc w:val="both"/>
        <w:rPr>
          <w:rFonts w:cs="Arial"/>
          <w:sz w:val="20"/>
          <w:szCs w:val="20"/>
        </w:rPr>
      </w:pPr>
    </w:p>
    <w:p w:rsidR="00824C48" w:rsidRDefault="00824C48" w:rsidP="00C14684">
      <w:pPr>
        <w:jc w:val="both"/>
        <w:rPr>
          <w:rFonts w:cs="Arial"/>
          <w:sz w:val="20"/>
          <w:szCs w:val="20"/>
        </w:rPr>
      </w:pPr>
      <w:r>
        <w:rPr>
          <w:rFonts w:cs="Arial"/>
          <w:sz w:val="20"/>
          <w:szCs w:val="20"/>
        </w:rPr>
        <w:t>Por otra parte,</w:t>
      </w:r>
      <w:r w:rsidR="00BB4820">
        <w:rPr>
          <w:rFonts w:cs="Arial"/>
          <w:sz w:val="20"/>
          <w:szCs w:val="20"/>
        </w:rPr>
        <w:t xml:space="preserve"> Julio Corzo</w:t>
      </w:r>
      <w:r>
        <w:rPr>
          <w:rFonts w:cs="Arial"/>
          <w:sz w:val="20"/>
          <w:szCs w:val="20"/>
        </w:rPr>
        <w:t xml:space="preserve"> mostró</w:t>
      </w:r>
      <w:r w:rsidR="00BB4820">
        <w:rPr>
          <w:rFonts w:cs="Arial"/>
          <w:sz w:val="20"/>
          <w:szCs w:val="20"/>
        </w:rPr>
        <w:t xml:space="preserve"> un informe sobre la contratación que FINAGRO ha adelantado de las firmas que van a realizar las visitas de control y el seguimiento a las inversiones </w:t>
      </w:r>
      <w:r>
        <w:rPr>
          <w:rFonts w:cs="Arial"/>
          <w:sz w:val="20"/>
          <w:szCs w:val="20"/>
        </w:rPr>
        <w:t xml:space="preserve">objeto de los incentivos otorgados a través del contrato 418 de 2016. En la Tabla No. 5 se muestran las 4 firmas contratadas y el número de visitas que deben realizar. En total, se han programado 2,000 visitas en todo el territorio nacional y para ello, FINAGRO ya realizó la capacitación correspondiente. </w:t>
      </w:r>
    </w:p>
    <w:p w:rsidR="00824C48" w:rsidRDefault="00824C48" w:rsidP="00C14684">
      <w:pPr>
        <w:jc w:val="both"/>
        <w:rPr>
          <w:rFonts w:cs="Arial"/>
          <w:sz w:val="20"/>
          <w:szCs w:val="20"/>
        </w:rPr>
      </w:pPr>
    </w:p>
    <w:p w:rsidR="00C14684" w:rsidRDefault="00C14684" w:rsidP="00C14684">
      <w:pPr>
        <w:jc w:val="both"/>
        <w:rPr>
          <w:rFonts w:cs="Arial"/>
          <w:sz w:val="20"/>
          <w:szCs w:val="20"/>
        </w:rPr>
      </w:pPr>
    </w:p>
    <w:p w:rsidR="00C14684" w:rsidRDefault="00C14684" w:rsidP="00C14684">
      <w:pPr>
        <w:jc w:val="center"/>
        <w:rPr>
          <w:rFonts w:cs="Arial"/>
          <w:sz w:val="20"/>
          <w:szCs w:val="20"/>
        </w:rPr>
      </w:pPr>
      <w:r>
        <w:rPr>
          <w:rFonts w:cs="Arial"/>
          <w:sz w:val="20"/>
          <w:szCs w:val="20"/>
        </w:rPr>
        <w:t>TABLA No. 5</w:t>
      </w:r>
    </w:p>
    <w:p w:rsidR="00824C48" w:rsidRDefault="00824C48" w:rsidP="00C14684">
      <w:pPr>
        <w:jc w:val="center"/>
        <w:rPr>
          <w:rFonts w:cs="Arial"/>
          <w:sz w:val="20"/>
          <w:szCs w:val="20"/>
        </w:rPr>
      </w:pPr>
      <w:r>
        <w:rPr>
          <w:rFonts w:cs="Arial"/>
          <w:noProof/>
          <w:sz w:val="20"/>
          <w:szCs w:val="20"/>
          <w:lang w:val="es-CO" w:eastAsia="es-CO"/>
        </w:rPr>
        <w:drawing>
          <wp:inline distT="0" distB="0" distL="0" distR="0">
            <wp:extent cx="5248171" cy="96149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13602" cy="973484"/>
                    </a:xfrm>
                    <a:prstGeom prst="rect">
                      <a:avLst/>
                    </a:prstGeom>
                    <a:noFill/>
                  </pic:spPr>
                </pic:pic>
              </a:graphicData>
            </a:graphic>
          </wp:inline>
        </w:drawing>
      </w:r>
    </w:p>
    <w:p w:rsidR="00824C48" w:rsidRDefault="00824C48" w:rsidP="00C14684">
      <w:pPr>
        <w:jc w:val="center"/>
        <w:rPr>
          <w:rFonts w:cs="Arial"/>
          <w:sz w:val="20"/>
          <w:szCs w:val="20"/>
        </w:rPr>
      </w:pPr>
    </w:p>
    <w:p w:rsidR="00824C48" w:rsidRDefault="00824C48" w:rsidP="00C14684">
      <w:pPr>
        <w:jc w:val="center"/>
        <w:rPr>
          <w:rFonts w:cs="Arial"/>
          <w:sz w:val="20"/>
          <w:szCs w:val="20"/>
        </w:rPr>
      </w:pPr>
    </w:p>
    <w:p w:rsidR="00824C48" w:rsidRDefault="00824C48" w:rsidP="00C14684">
      <w:pPr>
        <w:jc w:val="center"/>
        <w:rPr>
          <w:rFonts w:cs="Arial"/>
          <w:sz w:val="20"/>
          <w:szCs w:val="20"/>
        </w:rPr>
      </w:pPr>
      <w:r>
        <w:rPr>
          <w:rFonts w:cs="Arial"/>
          <w:sz w:val="20"/>
          <w:szCs w:val="20"/>
        </w:rPr>
        <w:t>TABLA No. 6</w:t>
      </w:r>
    </w:p>
    <w:p w:rsidR="00C14684" w:rsidRDefault="00824C48" w:rsidP="00C14684">
      <w:pPr>
        <w:jc w:val="center"/>
        <w:rPr>
          <w:rFonts w:cs="Arial"/>
          <w:sz w:val="20"/>
          <w:szCs w:val="20"/>
        </w:rPr>
      </w:pPr>
      <w:r>
        <w:rPr>
          <w:rFonts w:cs="Arial"/>
          <w:noProof/>
          <w:sz w:val="20"/>
          <w:szCs w:val="20"/>
          <w:lang w:val="es-CO" w:eastAsia="es-CO"/>
        </w:rPr>
        <w:drawing>
          <wp:inline distT="0" distB="0" distL="0" distR="0">
            <wp:extent cx="4448175" cy="1308828"/>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65778" cy="1314007"/>
                    </a:xfrm>
                    <a:prstGeom prst="rect">
                      <a:avLst/>
                    </a:prstGeom>
                    <a:noFill/>
                  </pic:spPr>
                </pic:pic>
              </a:graphicData>
            </a:graphic>
          </wp:inline>
        </w:drawing>
      </w:r>
    </w:p>
    <w:p w:rsidR="00824C48" w:rsidRDefault="00824C48" w:rsidP="00824C48">
      <w:pPr>
        <w:jc w:val="both"/>
        <w:rPr>
          <w:rFonts w:cs="Arial"/>
          <w:sz w:val="20"/>
          <w:szCs w:val="20"/>
        </w:rPr>
      </w:pPr>
    </w:p>
    <w:p w:rsidR="00824C48" w:rsidRDefault="007C0458" w:rsidP="00824C48">
      <w:pPr>
        <w:jc w:val="both"/>
        <w:rPr>
          <w:rFonts w:cs="Arial"/>
          <w:sz w:val="20"/>
          <w:szCs w:val="20"/>
        </w:rPr>
      </w:pPr>
      <w:r>
        <w:rPr>
          <w:rFonts w:cs="Arial"/>
          <w:sz w:val="20"/>
          <w:szCs w:val="20"/>
        </w:rPr>
        <w:t xml:space="preserve">Finalmente, se presentó un informe sobre la ejecución </w:t>
      </w:r>
      <w:r w:rsidR="00824C48">
        <w:rPr>
          <w:rFonts w:cs="Arial"/>
          <w:sz w:val="20"/>
          <w:szCs w:val="20"/>
        </w:rPr>
        <w:t>del presupuesto</w:t>
      </w:r>
      <w:r w:rsidR="001C7D21">
        <w:rPr>
          <w:rFonts w:cs="Arial"/>
          <w:sz w:val="20"/>
          <w:szCs w:val="20"/>
        </w:rPr>
        <w:t xml:space="preserve"> asignado</w:t>
      </w:r>
      <w:r w:rsidR="00824C48">
        <w:rPr>
          <w:rFonts w:cs="Arial"/>
          <w:sz w:val="20"/>
          <w:szCs w:val="20"/>
        </w:rPr>
        <w:t xml:space="preserve"> para gastos de administración, visitas de control de inversión, supervisión y gravamen a los movimien</w:t>
      </w:r>
      <w:r w:rsidR="001C7D21">
        <w:rPr>
          <w:rFonts w:cs="Arial"/>
          <w:sz w:val="20"/>
          <w:szCs w:val="20"/>
        </w:rPr>
        <w:t>tos financieros</w:t>
      </w:r>
      <w:ins w:id="1" w:author="fmolina" w:date="2016-11-08T14:50:00Z">
        <w:r w:rsidR="00AB0EA8">
          <w:rPr>
            <w:rFonts w:cs="Arial"/>
            <w:sz w:val="20"/>
            <w:szCs w:val="20"/>
          </w:rPr>
          <w:t xml:space="preserve"> con corte a septiembre de 2016</w:t>
        </w:r>
      </w:ins>
      <w:r w:rsidR="001C7D21">
        <w:rPr>
          <w:rFonts w:cs="Arial"/>
          <w:sz w:val="20"/>
          <w:szCs w:val="20"/>
        </w:rPr>
        <w:t xml:space="preserve"> (ver tabla No. 6</w:t>
      </w:r>
      <w:r w:rsidR="00824C48">
        <w:rPr>
          <w:rFonts w:cs="Arial"/>
          <w:sz w:val="20"/>
          <w:szCs w:val="20"/>
        </w:rPr>
        <w:t xml:space="preserve">). </w:t>
      </w:r>
    </w:p>
    <w:p w:rsidR="00C14684" w:rsidRDefault="00C14684" w:rsidP="00C14684">
      <w:pPr>
        <w:jc w:val="both"/>
        <w:rPr>
          <w:rFonts w:cs="Arial"/>
          <w:sz w:val="20"/>
          <w:szCs w:val="20"/>
        </w:rPr>
      </w:pPr>
    </w:p>
    <w:p w:rsidR="002C2319" w:rsidRPr="002C2319" w:rsidRDefault="00AB33C7" w:rsidP="002C2319">
      <w:pPr>
        <w:jc w:val="both"/>
        <w:rPr>
          <w:rFonts w:cs="Arial"/>
          <w:sz w:val="20"/>
          <w:szCs w:val="20"/>
        </w:rPr>
      </w:pPr>
      <w:r>
        <w:rPr>
          <w:rFonts w:cs="Arial"/>
          <w:sz w:val="20"/>
          <w:szCs w:val="20"/>
        </w:rPr>
        <w:t>Ante el informe presentado por FINAGRO sobre la ejecución de los recursos del contrato 418, el Comité Administrativo discutió la necesidad de hacer una redistribución de los recursos disponibles en la LEC Colombia Siembra, por valor de $10,099 millones de pesos. Como se explicó anteriormente, estos recursos estaban reservados para los pequeños productores siguiendo la regla adoptada y aprobada por el Comité Administrativo</w:t>
      </w:r>
      <w:r w:rsidR="002C2319">
        <w:rPr>
          <w:rFonts w:cs="Arial"/>
          <w:sz w:val="20"/>
          <w:szCs w:val="20"/>
        </w:rPr>
        <w:t xml:space="preserve"> y que quedó consignada en el Plan Operativo</w:t>
      </w:r>
      <w:r w:rsidR="00D963E4">
        <w:rPr>
          <w:rFonts w:cs="Arial"/>
          <w:sz w:val="20"/>
          <w:szCs w:val="20"/>
        </w:rPr>
        <w:t xml:space="preserve">, </w:t>
      </w:r>
      <w:r w:rsidR="002C2319">
        <w:rPr>
          <w:rFonts w:cs="Arial"/>
          <w:sz w:val="20"/>
          <w:szCs w:val="20"/>
        </w:rPr>
        <w:t xml:space="preserve">en donde se estableció lo siguiente: </w:t>
      </w:r>
      <w:r w:rsidR="002C2319" w:rsidRPr="002C2319">
        <w:rPr>
          <w:rFonts w:cs="Arial"/>
          <w:i/>
          <w:sz w:val="20"/>
          <w:szCs w:val="20"/>
        </w:rPr>
        <w:t>“Para la Línea Especial de Crédito de Colombia Siembra, del presupuesto que se destine para el subsidio de tasa, mínimo el 40% se debe destinar a Pequeño Productor y máximo el 20% para gran productor.  En el caso de LEC general no existen topes establecidos por tipo de productor”.</w:t>
      </w:r>
    </w:p>
    <w:p w:rsidR="00507E65" w:rsidRDefault="00507E65" w:rsidP="00AB33C7">
      <w:pPr>
        <w:jc w:val="both"/>
        <w:rPr>
          <w:rFonts w:cs="Arial"/>
          <w:sz w:val="20"/>
          <w:szCs w:val="20"/>
        </w:rPr>
      </w:pPr>
    </w:p>
    <w:p w:rsidR="008163EF" w:rsidRPr="002C2319" w:rsidRDefault="00D95761" w:rsidP="008163EF">
      <w:pPr>
        <w:jc w:val="both"/>
        <w:rPr>
          <w:rFonts w:cs="Arial"/>
          <w:sz w:val="20"/>
          <w:szCs w:val="20"/>
        </w:rPr>
      </w:pPr>
      <w:r>
        <w:rPr>
          <w:rFonts w:cs="Arial"/>
          <w:sz w:val="20"/>
          <w:szCs w:val="20"/>
        </w:rPr>
        <w:t xml:space="preserve">Como lo venía anotando el propio Comité Administrativo desde sesiones anteriores, la LEC Colombia Siembra mostraba </w:t>
      </w:r>
      <w:r w:rsidR="008163EF">
        <w:rPr>
          <w:rFonts w:cs="Arial"/>
          <w:sz w:val="20"/>
          <w:szCs w:val="20"/>
        </w:rPr>
        <w:t>un ritmo muy lento de ejecución, ya que l</w:t>
      </w:r>
      <w:r>
        <w:rPr>
          <w:rFonts w:cs="Arial"/>
          <w:sz w:val="20"/>
          <w:szCs w:val="20"/>
        </w:rPr>
        <w:t xml:space="preserve">os pequeños productores no estaban demandando un volumen suficiente de crédito para absorber los incentivos que se entregan a través de esta LEC. Por esta razón y con el objetivo de aprovechar los recursos disponibles, el Comité Administrativo adoptó la decisión </w:t>
      </w:r>
      <w:r w:rsidR="008163EF">
        <w:rPr>
          <w:rFonts w:cs="Arial"/>
          <w:sz w:val="20"/>
          <w:szCs w:val="20"/>
        </w:rPr>
        <w:t xml:space="preserve">de </w:t>
      </w:r>
      <w:r>
        <w:rPr>
          <w:rFonts w:cs="Arial"/>
          <w:sz w:val="20"/>
          <w:szCs w:val="20"/>
        </w:rPr>
        <w:t xml:space="preserve">trasladar $5,000 millones de pesos de los $10,099 millones disponibles en la LEC Colombia Siembra, </w:t>
      </w:r>
      <w:r w:rsidR="00507E65">
        <w:rPr>
          <w:rFonts w:cs="Arial"/>
          <w:sz w:val="20"/>
          <w:szCs w:val="20"/>
        </w:rPr>
        <w:t>a la</w:t>
      </w:r>
      <w:r>
        <w:rPr>
          <w:rFonts w:cs="Arial"/>
          <w:sz w:val="20"/>
          <w:szCs w:val="20"/>
        </w:rPr>
        <w:t xml:space="preserve"> LEC General. Adicionalmente, el Comité Administrativo decidió modificar </w:t>
      </w:r>
      <w:r w:rsidR="008163EF">
        <w:rPr>
          <w:rFonts w:cs="Arial"/>
          <w:sz w:val="20"/>
          <w:szCs w:val="20"/>
        </w:rPr>
        <w:t xml:space="preserve">el Plan Operativo, actualizando la regla mencionada, de la siguiente manera: </w:t>
      </w:r>
      <w:r w:rsidR="008163EF" w:rsidRPr="002C2319">
        <w:rPr>
          <w:rFonts w:cs="Arial"/>
          <w:i/>
          <w:sz w:val="20"/>
          <w:szCs w:val="20"/>
        </w:rPr>
        <w:t>“Para la Línea Especial de Crédito de Colombia Siembra, del presupuesto que se destine para el subsidio de tasa, máximo el 20%</w:t>
      </w:r>
      <w:r w:rsidR="008163EF">
        <w:rPr>
          <w:rFonts w:cs="Arial"/>
          <w:i/>
          <w:sz w:val="20"/>
          <w:szCs w:val="20"/>
        </w:rPr>
        <w:t xml:space="preserve"> se </w:t>
      </w:r>
      <w:ins w:id="2" w:author="fmolina" w:date="2016-11-08T16:26:00Z">
        <w:r w:rsidR="0089457D">
          <w:rPr>
            <w:rFonts w:cs="Arial"/>
            <w:i/>
            <w:sz w:val="20"/>
            <w:szCs w:val="20"/>
          </w:rPr>
          <w:t>puede</w:t>
        </w:r>
      </w:ins>
      <w:del w:id="3" w:author="fmolina" w:date="2016-11-08T16:26:00Z">
        <w:r w:rsidR="008163EF" w:rsidDel="0089457D">
          <w:rPr>
            <w:rFonts w:cs="Arial"/>
            <w:i/>
            <w:sz w:val="20"/>
            <w:szCs w:val="20"/>
          </w:rPr>
          <w:delText>debe</w:delText>
        </w:r>
      </w:del>
      <w:r w:rsidR="008163EF">
        <w:rPr>
          <w:rFonts w:cs="Arial"/>
          <w:i/>
          <w:sz w:val="20"/>
          <w:szCs w:val="20"/>
        </w:rPr>
        <w:t xml:space="preserve"> destinar</w:t>
      </w:r>
      <w:r w:rsidR="008163EF" w:rsidRPr="002C2319">
        <w:rPr>
          <w:rFonts w:cs="Arial"/>
          <w:i/>
          <w:sz w:val="20"/>
          <w:szCs w:val="20"/>
        </w:rPr>
        <w:t xml:space="preserve"> para gran productor.  En el caso de LEC general no existen topes establecidos por tipo de productor”.</w:t>
      </w:r>
    </w:p>
    <w:p w:rsidR="00D95761" w:rsidRDefault="00D95761" w:rsidP="008163EF">
      <w:pPr>
        <w:jc w:val="both"/>
        <w:rPr>
          <w:rFonts w:cs="Arial"/>
          <w:sz w:val="20"/>
          <w:szCs w:val="20"/>
        </w:rPr>
      </w:pPr>
    </w:p>
    <w:p w:rsidR="00B60148" w:rsidRDefault="00F71070" w:rsidP="00BD5ADB">
      <w:pPr>
        <w:jc w:val="both"/>
        <w:rPr>
          <w:rFonts w:cs="Arial"/>
          <w:sz w:val="20"/>
          <w:szCs w:val="20"/>
        </w:rPr>
      </w:pPr>
      <w:r>
        <w:rPr>
          <w:rFonts w:cs="Arial"/>
          <w:sz w:val="20"/>
          <w:szCs w:val="20"/>
        </w:rPr>
        <w:t xml:space="preserve">Como segundo punto, </w:t>
      </w:r>
      <w:r w:rsidR="001C7D21">
        <w:rPr>
          <w:rFonts w:cs="Arial"/>
          <w:sz w:val="20"/>
          <w:szCs w:val="20"/>
        </w:rPr>
        <w:t xml:space="preserve">Efraín Rosas </w:t>
      </w:r>
      <w:r w:rsidR="00C24785">
        <w:rPr>
          <w:rFonts w:cs="Arial"/>
          <w:sz w:val="20"/>
          <w:szCs w:val="20"/>
        </w:rPr>
        <w:t>presentó</w:t>
      </w:r>
      <w:r w:rsidR="001C7D21">
        <w:rPr>
          <w:rFonts w:cs="Arial"/>
          <w:sz w:val="20"/>
          <w:szCs w:val="20"/>
        </w:rPr>
        <w:t xml:space="preserve"> </w:t>
      </w:r>
      <w:r w:rsidR="00C24785">
        <w:rPr>
          <w:rFonts w:cs="Arial"/>
          <w:sz w:val="20"/>
          <w:szCs w:val="20"/>
        </w:rPr>
        <w:t>ante el Comité Administrativo</w:t>
      </w:r>
      <w:r w:rsidR="001C7D21">
        <w:rPr>
          <w:rFonts w:cs="Arial"/>
          <w:sz w:val="20"/>
          <w:szCs w:val="20"/>
        </w:rPr>
        <w:t>, la Resolución del Ministerio de Hacienda y Crédito Público – MHCP No. 3703 del 26 de octubre de 2016, en la que se aprobó entre otras, una partida presupuestal por valor de $20,600 millones de pesos para el proyecto de inversión “FORTALECIMIENTO DEL INCENTIVO A LA CAPITALIZACIÓN RURAL – ICR Y LA LÍNEA ESPECIAL DE CRÉDITO – LEC A NIVEL NACIONAL”. Esto quiere decir que existen unos recursos disponibles para adicionar al contrato 418. Adicionalmente, Efraín Rosas explica al Comité Administrativo que, dentro de este mismo proyecto de inversión, existen unos recursos disponibles que no se han comprometido y, por lo tanto, se puede</w:t>
      </w:r>
      <w:r w:rsidR="00AB33C7">
        <w:rPr>
          <w:rFonts w:cs="Arial"/>
          <w:sz w:val="20"/>
          <w:szCs w:val="20"/>
        </w:rPr>
        <w:t xml:space="preserve"> co</w:t>
      </w:r>
      <w:r w:rsidR="001C7D21">
        <w:rPr>
          <w:rFonts w:cs="Arial"/>
          <w:sz w:val="20"/>
          <w:szCs w:val="20"/>
        </w:rPr>
        <w:t>n</w:t>
      </w:r>
      <w:r w:rsidR="00AB33C7">
        <w:rPr>
          <w:rFonts w:cs="Arial"/>
          <w:sz w:val="20"/>
          <w:szCs w:val="20"/>
        </w:rPr>
        <w:t>tar con ellos</w:t>
      </w:r>
      <w:r w:rsidR="001C7D21">
        <w:rPr>
          <w:rFonts w:cs="Arial"/>
          <w:sz w:val="20"/>
          <w:szCs w:val="20"/>
        </w:rPr>
        <w:t xml:space="preserve"> para ser adicionados junto con la partida aprobada por el MHCP. En total, </w:t>
      </w:r>
      <w:r w:rsidR="00AB33C7">
        <w:rPr>
          <w:rFonts w:cs="Arial"/>
          <w:sz w:val="20"/>
          <w:szCs w:val="20"/>
        </w:rPr>
        <w:t xml:space="preserve">sumando los recursos aprobados por el MHCP más los recursos </w:t>
      </w:r>
      <w:r w:rsidR="00B60148">
        <w:rPr>
          <w:rFonts w:cs="Arial"/>
          <w:sz w:val="20"/>
          <w:szCs w:val="20"/>
        </w:rPr>
        <w:t>no comprometidos y disponibles dentro de esta ficha de inversión, existe un disponible total por valor de $</w:t>
      </w:r>
      <w:r w:rsidR="008163EF">
        <w:rPr>
          <w:rFonts w:cs="Arial"/>
          <w:sz w:val="20"/>
          <w:szCs w:val="20"/>
        </w:rPr>
        <w:t>27.626.924.000 (VEINTISIETE MIL SEISCIENTOS VEINTISÉIS MILLONES NOVECIENTOS VEINTICUATRO MIL PESOS).</w:t>
      </w:r>
    </w:p>
    <w:p w:rsidR="001C7D21" w:rsidRDefault="001C7D21" w:rsidP="00BD5ADB">
      <w:pPr>
        <w:jc w:val="both"/>
        <w:rPr>
          <w:rFonts w:cs="Arial"/>
          <w:sz w:val="20"/>
          <w:szCs w:val="20"/>
        </w:rPr>
      </w:pPr>
      <w:r>
        <w:rPr>
          <w:rFonts w:cs="Arial"/>
          <w:sz w:val="20"/>
          <w:szCs w:val="20"/>
        </w:rPr>
        <w:t xml:space="preserve">   </w:t>
      </w:r>
    </w:p>
    <w:p w:rsidR="00B60148" w:rsidRDefault="00B60148" w:rsidP="00BD5ADB">
      <w:pPr>
        <w:jc w:val="both"/>
        <w:rPr>
          <w:rFonts w:cs="Arial"/>
          <w:sz w:val="20"/>
          <w:szCs w:val="20"/>
        </w:rPr>
      </w:pPr>
      <w:r>
        <w:rPr>
          <w:rFonts w:cs="Arial"/>
          <w:sz w:val="20"/>
          <w:szCs w:val="20"/>
        </w:rPr>
        <w:t>Seguidamente, Efraín Rosas presentó al Comité Administrativo</w:t>
      </w:r>
      <w:r w:rsidR="003A1FC4">
        <w:rPr>
          <w:rFonts w:cs="Arial"/>
          <w:sz w:val="20"/>
          <w:szCs w:val="20"/>
        </w:rPr>
        <w:t xml:space="preserve"> una carta dirigida al Presidente de la República, firmada y enviada el 18 de octubre de 2016 por líderes sociales y representantes de asociaciones de pequeños productores del municipio de </w:t>
      </w:r>
      <w:proofErr w:type="spellStart"/>
      <w:r w:rsidR="003A1FC4">
        <w:rPr>
          <w:rFonts w:cs="Arial"/>
          <w:sz w:val="20"/>
          <w:szCs w:val="20"/>
        </w:rPr>
        <w:t>Tumaco</w:t>
      </w:r>
      <w:proofErr w:type="spellEnd"/>
      <w:r w:rsidR="003A1FC4">
        <w:rPr>
          <w:rFonts w:cs="Arial"/>
          <w:sz w:val="20"/>
          <w:szCs w:val="20"/>
        </w:rPr>
        <w:t xml:space="preserve"> (Nariño). La carta está enmarcada en un plan quinquenal para la recuperación social y </w:t>
      </w:r>
      <w:r w:rsidR="003A1FC4">
        <w:rPr>
          <w:rFonts w:cs="Arial"/>
          <w:sz w:val="20"/>
          <w:szCs w:val="20"/>
        </w:rPr>
        <w:lastRenderedPageBreak/>
        <w:t xml:space="preserve">económica de </w:t>
      </w:r>
      <w:proofErr w:type="spellStart"/>
      <w:r w:rsidR="003A1FC4">
        <w:rPr>
          <w:rFonts w:cs="Arial"/>
          <w:sz w:val="20"/>
          <w:szCs w:val="20"/>
        </w:rPr>
        <w:t>Tumaco</w:t>
      </w:r>
      <w:proofErr w:type="spellEnd"/>
      <w:r w:rsidR="003A1FC4">
        <w:rPr>
          <w:rFonts w:cs="Arial"/>
          <w:sz w:val="20"/>
          <w:szCs w:val="20"/>
        </w:rPr>
        <w:t xml:space="preserve"> que se estructuró en el año 2014</w:t>
      </w:r>
      <w:r w:rsidR="00461A2D">
        <w:rPr>
          <w:rStyle w:val="Refdenotaalpie"/>
          <w:rFonts w:cs="Arial"/>
          <w:sz w:val="20"/>
          <w:szCs w:val="20"/>
        </w:rPr>
        <w:footnoteReference w:id="1"/>
      </w:r>
      <w:r w:rsidR="003A1FC4">
        <w:rPr>
          <w:rFonts w:cs="Arial"/>
          <w:sz w:val="20"/>
          <w:szCs w:val="20"/>
        </w:rPr>
        <w:t>,</w:t>
      </w:r>
      <w:r w:rsidR="00461A2D">
        <w:rPr>
          <w:rFonts w:cs="Arial"/>
          <w:sz w:val="20"/>
          <w:szCs w:val="20"/>
        </w:rPr>
        <w:t xml:space="preserve"> y en la misma se relacionan varios compromisos adquiridos por el Gobierno Nacional que a la fecha</w:t>
      </w:r>
      <w:r w:rsidR="008163EF">
        <w:rPr>
          <w:rFonts w:cs="Arial"/>
          <w:sz w:val="20"/>
          <w:szCs w:val="20"/>
        </w:rPr>
        <w:t>, dice la carta,</w:t>
      </w:r>
      <w:r w:rsidR="00461A2D">
        <w:rPr>
          <w:rFonts w:cs="Arial"/>
          <w:sz w:val="20"/>
          <w:szCs w:val="20"/>
        </w:rPr>
        <w:t xml:space="preserve"> no se han cumplido a cabalidad. Uno de esos compromisos </w:t>
      </w:r>
      <w:r w:rsidR="008163EF">
        <w:rPr>
          <w:rFonts w:cs="Arial"/>
          <w:sz w:val="20"/>
          <w:szCs w:val="20"/>
        </w:rPr>
        <w:t>es</w:t>
      </w:r>
      <w:r w:rsidR="00461A2D">
        <w:rPr>
          <w:rFonts w:cs="Arial"/>
          <w:sz w:val="20"/>
          <w:szCs w:val="20"/>
        </w:rPr>
        <w:t xml:space="preserve"> la asignación de recursos para el Incentivo a la Capitalización Rural – ICR, para que el Banco Agrario de Colombia, pueda desembolsar 5 créditos asociativos para establecer 1,419 hectáreas de palma de aceite que benefician a más de 300 familias. </w:t>
      </w:r>
    </w:p>
    <w:p w:rsidR="00FD4470" w:rsidRDefault="00FD4470" w:rsidP="00BD5ADB">
      <w:pPr>
        <w:jc w:val="both"/>
        <w:rPr>
          <w:rFonts w:cs="Arial"/>
          <w:sz w:val="20"/>
          <w:szCs w:val="20"/>
        </w:rPr>
      </w:pPr>
    </w:p>
    <w:p w:rsidR="00360B6A" w:rsidRDefault="00360B6A" w:rsidP="00BD5ADB">
      <w:pPr>
        <w:jc w:val="both"/>
        <w:rPr>
          <w:rFonts w:cs="Arial"/>
          <w:sz w:val="20"/>
          <w:szCs w:val="20"/>
        </w:rPr>
      </w:pPr>
      <w:r>
        <w:rPr>
          <w:rFonts w:cs="Arial"/>
          <w:sz w:val="20"/>
          <w:szCs w:val="20"/>
        </w:rPr>
        <w:t xml:space="preserve">Efraín Rosas explicó al Comité Administrativo que durante la vigencia 2016, los recursos de ICR para cumplir este compromiso estuvieron siempre disponibles, pero, </w:t>
      </w:r>
      <w:r w:rsidR="005523EA">
        <w:rPr>
          <w:rFonts w:cs="Arial"/>
          <w:sz w:val="20"/>
          <w:szCs w:val="20"/>
        </w:rPr>
        <w:t xml:space="preserve">por temas que solamente competen a la relación comercial entre el Banco Agrario de Colombia – BAC y estas asociaciones de pequeños productores, nunca se materializó </w:t>
      </w:r>
      <w:r w:rsidR="00FD4470">
        <w:rPr>
          <w:rFonts w:cs="Arial"/>
          <w:sz w:val="20"/>
          <w:szCs w:val="20"/>
        </w:rPr>
        <w:t xml:space="preserve">ni </w:t>
      </w:r>
      <w:r w:rsidR="005523EA">
        <w:rPr>
          <w:rFonts w:cs="Arial"/>
          <w:sz w:val="20"/>
          <w:szCs w:val="20"/>
        </w:rPr>
        <w:t xml:space="preserve">el desembolso de los créditos, ni por supuesto, el registro ante FINAGRO para acceder al ICR. Se explicó también, que se recibió una carta de la Vicepresidencia de Banca Agropecuaria del BAC con fecha 1 de noviembre de 2016 (ver anexo), en la que se solicitaba una reserva de ICR para los mencionados proyectos. En la carta se explica que los 5 proyectos tienen un valor de $24,809 millones de pesos, con un monto de crédito aprobado por parte del BAC de $17,939 millones de pesos y un ICR estimado de $9,924 millones de pesos.   </w:t>
      </w:r>
      <w:r>
        <w:rPr>
          <w:rFonts w:cs="Arial"/>
          <w:sz w:val="20"/>
          <w:szCs w:val="20"/>
        </w:rPr>
        <w:t xml:space="preserve"> </w:t>
      </w:r>
    </w:p>
    <w:p w:rsidR="00B60148" w:rsidRDefault="00B60148" w:rsidP="00BD5ADB">
      <w:pPr>
        <w:jc w:val="both"/>
        <w:rPr>
          <w:rFonts w:cs="Arial"/>
          <w:sz w:val="20"/>
          <w:szCs w:val="20"/>
        </w:rPr>
      </w:pPr>
    </w:p>
    <w:p w:rsidR="00711BFF" w:rsidRDefault="00B60148" w:rsidP="00BD5ADB">
      <w:pPr>
        <w:jc w:val="both"/>
        <w:rPr>
          <w:rFonts w:cs="Arial"/>
          <w:sz w:val="20"/>
          <w:szCs w:val="20"/>
        </w:rPr>
      </w:pPr>
      <w:r>
        <w:rPr>
          <w:rFonts w:cs="Arial"/>
          <w:sz w:val="20"/>
          <w:szCs w:val="20"/>
        </w:rPr>
        <w:t xml:space="preserve">Ante </w:t>
      </w:r>
      <w:r w:rsidR="005523EA">
        <w:rPr>
          <w:rFonts w:cs="Arial"/>
          <w:sz w:val="20"/>
          <w:szCs w:val="20"/>
        </w:rPr>
        <w:t>la nueva disponibilidad de recursos</w:t>
      </w:r>
      <w:r>
        <w:rPr>
          <w:rFonts w:cs="Arial"/>
          <w:sz w:val="20"/>
          <w:szCs w:val="20"/>
        </w:rPr>
        <w:t xml:space="preserve">, el Comité Administrativo aprobó hacer una adición al contrato 418 de 2016 por valor de </w:t>
      </w:r>
      <w:r w:rsidR="00FD4470">
        <w:rPr>
          <w:rFonts w:cs="Arial"/>
          <w:sz w:val="20"/>
          <w:szCs w:val="20"/>
        </w:rPr>
        <w:t>$27.626.924.000</w:t>
      </w:r>
      <w:r>
        <w:rPr>
          <w:rFonts w:cs="Arial"/>
          <w:sz w:val="20"/>
          <w:szCs w:val="20"/>
        </w:rPr>
        <w:t>. La totalidad de estos recursos se van a</w:t>
      </w:r>
      <w:r w:rsidR="005523EA">
        <w:rPr>
          <w:rFonts w:cs="Arial"/>
          <w:sz w:val="20"/>
          <w:szCs w:val="20"/>
        </w:rPr>
        <w:t xml:space="preserve"> </w:t>
      </w:r>
      <w:r w:rsidR="00166790">
        <w:rPr>
          <w:rFonts w:cs="Arial"/>
          <w:sz w:val="20"/>
          <w:szCs w:val="20"/>
        </w:rPr>
        <w:t>dirigir</w:t>
      </w:r>
      <w:r w:rsidR="005523EA">
        <w:rPr>
          <w:rFonts w:cs="Arial"/>
          <w:sz w:val="20"/>
          <w:szCs w:val="20"/>
        </w:rPr>
        <w:t xml:space="preserve"> </w:t>
      </w:r>
      <w:ins w:id="4" w:author="fmolina" w:date="2016-11-08T15:50:00Z">
        <w:r w:rsidR="001C51F3">
          <w:rPr>
            <w:rFonts w:cs="Arial"/>
            <w:sz w:val="20"/>
            <w:szCs w:val="20"/>
          </w:rPr>
          <w:t>a ICR, en una proporción de 70% para</w:t>
        </w:r>
      </w:ins>
      <w:ins w:id="5" w:author="fmolina" w:date="2016-11-08T15:51:00Z">
        <w:r w:rsidR="001C51F3">
          <w:rPr>
            <w:rFonts w:cs="Arial"/>
            <w:sz w:val="20"/>
            <w:szCs w:val="20"/>
          </w:rPr>
          <w:t xml:space="preserve"> Colombia Siembra y 30% para general sin contemplar renovación de café por siembra</w:t>
        </w:r>
      </w:ins>
      <w:del w:id="6" w:author="fmolina" w:date="2016-11-08T15:51:00Z">
        <w:r w:rsidR="00166790" w:rsidDel="001C51F3">
          <w:rPr>
            <w:rFonts w:cs="Arial"/>
            <w:sz w:val="20"/>
            <w:szCs w:val="20"/>
          </w:rPr>
          <w:delText>exclusivamente</w:delText>
        </w:r>
        <w:r w:rsidDel="001C51F3">
          <w:rPr>
            <w:rFonts w:cs="Arial"/>
            <w:sz w:val="20"/>
            <w:szCs w:val="20"/>
          </w:rPr>
          <w:delText xml:space="preserve"> al</w:delText>
        </w:r>
        <w:r w:rsidR="00166790" w:rsidDel="001C51F3">
          <w:rPr>
            <w:rFonts w:cs="Arial"/>
            <w:sz w:val="20"/>
            <w:szCs w:val="20"/>
          </w:rPr>
          <w:delText xml:space="preserve"> </w:delText>
        </w:r>
        <w:r w:rsidR="00711BFF" w:rsidDel="001C51F3">
          <w:rPr>
            <w:rFonts w:cs="Arial"/>
            <w:sz w:val="20"/>
            <w:szCs w:val="20"/>
          </w:rPr>
          <w:delText>segmento ICR Colombia Siembra</w:delText>
        </w:r>
      </w:del>
      <w:r w:rsidR="00711BFF">
        <w:rPr>
          <w:rFonts w:cs="Arial"/>
          <w:sz w:val="20"/>
          <w:szCs w:val="20"/>
        </w:rPr>
        <w:t xml:space="preserve">, </w:t>
      </w:r>
      <w:r w:rsidR="00166790">
        <w:rPr>
          <w:rFonts w:cs="Arial"/>
          <w:sz w:val="20"/>
          <w:szCs w:val="20"/>
        </w:rPr>
        <w:t>al rubro de administración, de acuerdo al porcentaje establecido en la minuta contractual</w:t>
      </w:r>
      <w:del w:id="7" w:author="fmolina" w:date="2016-11-08T15:52:00Z">
        <w:r w:rsidR="00166790" w:rsidDel="001C51F3">
          <w:rPr>
            <w:rFonts w:cs="Arial"/>
            <w:sz w:val="20"/>
            <w:szCs w:val="20"/>
          </w:rPr>
          <w:delText xml:space="preserve"> original</w:delText>
        </w:r>
      </w:del>
      <w:r w:rsidR="00166790">
        <w:rPr>
          <w:rFonts w:cs="Arial"/>
          <w:sz w:val="20"/>
          <w:szCs w:val="20"/>
        </w:rPr>
        <w:t xml:space="preserve">, </w:t>
      </w:r>
      <w:r w:rsidR="00711BFF">
        <w:rPr>
          <w:rFonts w:cs="Arial"/>
          <w:sz w:val="20"/>
          <w:szCs w:val="20"/>
        </w:rPr>
        <w:t xml:space="preserve">y al Gravamen a los Movimientos Financieros – GMF, </w:t>
      </w:r>
      <w:r w:rsidR="00C24901">
        <w:rPr>
          <w:rFonts w:cs="Arial"/>
          <w:sz w:val="20"/>
          <w:szCs w:val="20"/>
        </w:rPr>
        <w:t>de acuerdo a la siguiente distribución</w:t>
      </w:r>
      <w:r w:rsidR="00166790">
        <w:rPr>
          <w:rFonts w:cs="Arial"/>
          <w:sz w:val="20"/>
          <w:szCs w:val="20"/>
        </w:rPr>
        <w:t>:</w:t>
      </w:r>
    </w:p>
    <w:p w:rsidR="00711BFF" w:rsidRDefault="00711BFF" w:rsidP="00BD5ADB">
      <w:pPr>
        <w:jc w:val="both"/>
        <w:rPr>
          <w:rFonts w:cs="Arial"/>
          <w:sz w:val="20"/>
          <w:szCs w:val="20"/>
        </w:rPr>
      </w:pPr>
    </w:p>
    <w:tbl>
      <w:tblPr>
        <w:tblStyle w:val="Tablaconcuadrcula"/>
        <w:tblW w:w="0" w:type="auto"/>
        <w:tblInd w:w="1413" w:type="dxa"/>
        <w:tblLook w:val="04A0"/>
      </w:tblPr>
      <w:tblGrid>
        <w:gridCol w:w="2718"/>
        <w:gridCol w:w="1960"/>
      </w:tblGrid>
      <w:tr w:rsidR="00C24901" w:rsidTr="00C24901">
        <w:tc>
          <w:tcPr>
            <w:tcW w:w="2718" w:type="dxa"/>
          </w:tcPr>
          <w:p w:rsidR="00C24901" w:rsidRDefault="00C24901" w:rsidP="00C24901">
            <w:pPr>
              <w:jc w:val="center"/>
              <w:rPr>
                <w:rFonts w:cs="Arial"/>
                <w:sz w:val="20"/>
                <w:szCs w:val="20"/>
              </w:rPr>
            </w:pPr>
            <w:r>
              <w:rPr>
                <w:rFonts w:cs="Arial"/>
                <w:sz w:val="20"/>
                <w:szCs w:val="20"/>
              </w:rPr>
              <w:t>ICR Colombia Siembra</w:t>
            </w:r>
          </w:p>
        </w:tc>
        <w:tc>
          <w:tcPr>
            <w:tcW w:w="1960" w:type="dxa"/>
          </w:tcPr>
          <w:p w:rsidR="00C24901" w:rsidRDefault="00C24901" w:rsidP="00C24901">
            <w:pPr>
              <w:jc w:val="right"/>
              <w:rPr>
                <w:rFonts w:cs="Arial"/>
                <w:sz w:val="20"/>
                <w:szCs w:val="20"/>
              </w:rPr>
            </w:pPr>
            <w:r>
              <w:rPr>
                <w:rFonts w:cs="Arial"/>
                <w:sz w:val="20"/>
                <w:szCs w:val="20"/>
              </w:rPr>
              <w:t>$</w:t>
            </w:r>
            <w:ins w:id="8" w:author="fmolina" w:date="2016-11-08T15:53:00Z">
              <w:r w:rsidR="001C51F3">
                <w:rPr>
                  <w:rFonts w:cs="Arial"/>
                  <w:sz w:val="20"/>
                  <w:szCs w:val="20"/>
                </w:rPr>
                <w:t>18.866.467.</w:t>
              </w:r>
            </w:ins>
            <w:ins w:id="9" w:author="fmolina" w:date="2016-11-08T15:54:00Z">
              <w:r w:rsidR="001C51F3">
                <w:rPr>
                  <w:rFonts w:cs="Arial"/>
                  <w:sz w:val="20"/>
                  <w:szCs w:val="20"/>
                </w:rPr>
                <w:t>610</w:t>
              </w:r>
            </w:ins>
          </w:p>
        </w:tc>
      </w:tr>
      <w:tr w:rsidR="001C51F3" w:rsidTr="00C24901">
        <w:trPr>
          <w:ins w:id="10" w:author="fmolina" w:date="2016-11-08T15:53:00Z"/>
        </w:trPr>
        <w:tc>
          <w:tcPr>
            <w:tcW w:w="2718" w:type="dxa"/>
          </w:tcPr>
          <w:p w:rsidR="001C51F3" w:rsidRDefault="001C51F3" w:rsidP="00C24901">
            <w:pPr>
              <w:jc w:val="center"/>
              <w:rPr>
                <w:ins w:id="11" w:author="fmolina" w:date="2016-11-08T15:53:00Z"/>
                <w:rFonts w:cs="Arial"/>
                <w:sz w:val="20"/>
                <w:szCs w:val="20"/>
              </w:rPr>
            </w:pPr>
            <w:ins w:id="12" w:author="fmolina" w:date="2016-11-08T15:53:00Z">
              <w:r>
                <w:rPr>
                  <w:rFonts w:cs="Arial"/>
                  <w:sz w:val="20"/>
                  <w:szCs w:val="20"/>
                </w:rPr>
                <w:t>ICR General</w:t>
              </w:r>
            </w:ins>
          </w:p>
        </w:tc>
        <w:tc>
          <w:tcPr>
            <w:tcW w:w="1960" w:type="dxa"/>
          </w:tcPr>
          <w:p w:rsidR="001C51F3" w:rsidRDefault="001C51F3" w:rsidP="00C24901">
            <w:pPr>
              <w:jc w:val="right"/>
              <w:rPr>
                <w:ins w:id="13" w:author="fmolina" w:date="2016-11-08T15:53:00Z"/>
                <w:rFonts w:cs="Arial"/>
                <w:sz w:val="20"/>
                <w:szCs w:val="20"/>
              </w:rPr>
            </w:pPr>
            <w:ins w:id="14" w:author="fmolina" w:date="2016-11-08T15:54:00Z">
              <w:r>
                <w:rPr>
                  <w:rFonts w:cs="Arial"/>
                  <w:sz w:val="20"/>
                  <w:szCs w:val="20"/>
                </w:rPr>
                <w:t>$8.085.628.975</w:t>
              </w:r>
            </w:ins>
          </w:p>
        </w:tc>
      </w:tr>
      <w:tr w:rsidR="00C24901" w:rsidTr="00C24901">
        <w:tc>
          <w:tcPr>
            <w:tcW w:w="2718" w:type="dxa"/>
          </w:tcPr>
          <w:p w:rsidR="00C24901" w:rsidRDefault="00C24901" w:rsidP="00C24901">
            <w:pPr>
              <w:jc w:val="center"/>
              <w:rPr>
                <w:rFonts w:cs="Arial"/>
                <w:sz w:val="20"/>
                <w:szCs w:val="20"/>
              </w:rPr>
            </w:pPr>
            <w:r>
              <w:rPr>
                <w:rFonts w:cs="Arial"/>
                <w:sz w:val="20"/>
                <w:szCs w:val="20"/>
              </w:rPr>
              <w:t>Administración</w:t>
            </w:r>
          </w:p>
        </w:tc>
        <w:tc>
          <w:tcPr>
            <w:tcW w:w="1960" w:type="dxa"/>
          </w:tcPr>
          <w:p w:rsidR="00C24901" w:rsidRDefault="00C24901" w:rsidP="00C24901">
            <w:pPr>
              <w:jc w:val="right"/>
              <w:rPr>
                <w:rFonts w:cs="Arial"/>
                <w:sz w:val="20"/>
                <w:szCs w:val="20"/>
              </w:rPr>
            </w:pPr>
            <w:r>
              <w:rPr>
                <w:rFonts w:cs="Arial"/>
                <w:sz w:val="20"/>
                <w:szCs w:val="20"/>
              </w:rPr>
              <w:t>$</w:t>
            </w:r>
            <w:ins w:id="15" w:author="fmolina" w:date="2016-11-08T15:01:00Z">
              <w:r w:rsidR="005D30C2">
                <w:rPr>
                  <w:rFonts w:cs="Arial"/>
                  <w:sz w:val="20"/>
                  <w:szCs w:val="20"/>
                </w:rPr>
                <w:t>67</w:t>
              </w:r>
            </w:ins>
            <w:ins w:id="16" w:author="fmolina" w:date="2016-11-08T15:02:00Z">
              <w:r w:rsidR="005D30C2">
                <w:rPr>
                  <w:rFonts w:cs="Arial"/>
                  <w:sz w:val="20"/>
                  <w:szCs w:val="20"/>
                </w:rPr>
                <w:t>3.827.415</w:t>
              </w:r>
            </w:ins>
          </w:p>
        </w:tc>
      </w:tr>
      <w:tr w:rsidR="00C24901" w:rsidTr="00C24901">
        <w:tc>
          <w:tcPr>
            <w:tcW w:w="2718" w:type="dxa"/>
          </w:tcPr>
          <w:p w:rsidR="00C24901" w:rsidRDefault="00C24901" w:rsidP="00C24901">
            <w:pPr>
              <w:jc w:val="center"/>
              <w:rPr>
                <w:rFonts w:cs="Arial"/>
                <w:sz w:val="20"/>
                <w:szCs w:val="20"/>
              </w:rPr>
            </w:pPr>
            <w:r>
              <w:rPr>
                <w:rFonts w:cs="Arial"/>
                <w:sz w:val="20"/>
                <w:szCs w:val="20"/>
              </w:rPr>
              <w:t>GMF</w:t>
            </w:r>
          </w:p>
        </w:tc>
        <w:tc>
          <w:tcPr>
            <w:tcW w:w="1960" w:type="dxa"/>
          </w:tcPr>
          <w:p w:rsidR="00C24901" w:rsidRDefault="00C24901" w:rsidP="00C24901">
            <w:pPr>
              <w:jc w:val="right"/>
              <w:rPr>
                <w:rFonts w:cs="Arial"/>
                <w:sz w:val="20"/>
                <w:szCs w:val="20"/>
              </w:rPr>
            </w:pPr>
            <w:r>
              <w:rPr>
                <w:rFonts w:cs="Arial"/>
                <w:sz w:val="20"/>
                <w:szCs w:val="20"/>
              </w:rPr>
              <w:t>$</w:t>
            </w:r>
            <w:ins w:id="17" w:author="fmolina" w:date="2016-11-08T15:02:00Z">
              <w:r w:rsidR="005D30C2">
                <w:rPr>
                  <w:rFonts w:cs="Arial"/>
                  <w:sz w:val="20"/>
                  <w:szCs w:val="20"/>
                </w:rPr>
                <w:t>1.000.000</w:t>
              </w:r>
            </w:ins>
          </w:p>
        </w:tc>
      </w:tr>
      <w:tr w:rsidR="00C24901" w:rsidTr="00C24901">
        <w:tc>
          <w:tcPr>
            <w:tcW w:w="2718" w:type="dxa"/>
          </w:tcPr>
          <w:p w:rsidR="00C24901" w:rsidRDefault="00C24901" w:rsidP="00C24901">
            <w:pPr>
              <w:jc w:val="center"/>
              <w:rPr>
                <w:rFonts w:cs="Arial"/>
                <w:sz w:val="20"/>
                <w:szCs w:val="20"/>
              </w:rPr>
            </w:pPr>
            <w:r>
              <w:rPr>
                <w:rFonts w:cs="Arial"/>
                <w:sz w:val="20"/>
                <w:szCs w:val="20"/>
              </w:rPr>
              <w:t>Total</w:t>
            </w:r>
          </w:p>
        </w:tc>
        <w:tc>
          <w:tcPr>
            <w:tcW w:w="1960" w:type="dxa"/>
          </w:tcPr>
          <w:p w:rsidR="00C24901" w:rsidRDefault="00C24901" w:rsidP="00C24901">
            <w:pPr>
              <w:jc w:val="right"/>
              <w:rPr>
                <w:rFonts w:cs="Arial"/>
                <w:sz w:val="20"/>
                <w:szCs w:val="20"/>
              </w:rPr>
            </w:pPr>
            <w:r>
              <w:rPr>
                <w:rFonts w:cs="Arial"/>
                <w:sz w:val="20"/>
                <w:szCs w:val="20"/>
              </w:rPr>
              <w:t>$27.626.924.000</w:t>
            </w:r>
          </w:p>
        </w:tc>
      </w:tr>
    </w:tbl>
    <w:p w:rsidR="001C7D21" w:rsidRDefault="001C7D21" w:rsidP="00711BFF">
      <w:pPr>
        <w:jc w:val="center"/>
        <w:rPr>
          <w:rFonts w:cs="Arial"/>
          <w:sz w:val="20"/>
          <w:szCs w:val="20"/>
        </w:rPr>
      </w:pPr>
    </w:p>
    <w:p w:rsidR="001C7D21" w:rsidRDefault="001C7D21" w:rsidP="00BD5ADB">
      <w:pPr>
        <w:jc w:val="both"/>
        <w:rPr>
          <w:rFonts w:cs="Arial"/>
          <w:sz w:val="20"/>
          <w:szCs w:val="20"/>
        </w:rPr>
      </w:pPr>
    </w:p>
    <w:p w:rsidR="005E6C9F" w:rsidRDefault="00166790" w:rsidP="003B1D08">
      <w:pPr>
        <w:jc w:val="both"/>
        <w:rPr>
          <w:rFonts w:cs="Arial"/>
          <w:sz w:val="20"/>
          <w:szCs w:val="20"/>
        </w:rPr>
      </w:pPr>
      <w:r>
        <w:rPr>
          <w:rFonts w:cs="Arial"/>
          <w:sz w:val="20"/>
          <w:szCs w:val="20"/>
        </w:rPr>
        <w:t>El Comité Administrativo también adoptó la decisión de reservar de manera temporal, el valor de $9,924 millones de pesos</w:t>
      </w:r>
      <w:ins w:id="18" w:author="fmolina" w:date="2016-11-08T15:54:00Z">
        <w:r w:rsidR="001C51F3">
          <w:rPr>
            <w:rFonts w:cs="Arial"/>
            <w:sz w:val="20"/>
            <w:szCs w:val="20"/>
          </w:rPr>
          <w:t xml:space="preserve"> de ICR Colombia Siembra</w:t>
        </w:r>
      </w:ins>
      <w:r>
        <w:rPr>
          <w:rFonts w:cs="Arial"/>
          <w:sz w:val="20"/>
          <w:szCs w:val="20"/>
        </w:rPr>
        <w:t xml:space="preserve">, para que los 5 proyectos asociativos de pequeños productores que se estructuraron para el plan quinquenal para el municipio de </w:t>
      </w:r>
      <w:proofErr w:type="spellStart"/>
      <w:r>
        <w:rPr>
          <w:rFonts w:cs="Arial"/>
          <w:sz w:val="20"/>
          <w:szCs w:val="20"/>
        </w:rPr>
        <w:t>Tumaco</w:t>
      </w:r>
      <w:proofErr w:type="spellEnd"/>
      <w:r>
        <w:rPr>
          <w:rFonts w:cs="Arial"/>
          <w:sz w:val="20"/>
          <w:szCs w:val="20"/>
        </w:rPr>
        <w:t xml:space="preserve">, se puedan beneficiar de ICR. En este sentido, el Comité Administrativo le hará el respectivo seguimiento para establecer si finalmente el BAC va a realizar el desembolso de los créditos y de esta manera no correr el riesgo de no ejecutar estos recursos. Esta decisión se adopta teniendo en cuenta que, la palma de aceite es uno de los productos priorizados en el programa Colombia Siembra y </w:t>
      </w:r>
      <w:r w:rsidR="00AD04F0">
        <w:rPr>
          <w:rFonts w:cs="Arial"/>
          <w:sz w:val="20"/>
          <w:szCs w:val="20"/>
        </w:rPr>
        <w:t>que,</w:t>
      </w:r>
      <w:r>
        <w:rPr>
          <w:rFonts w:cs="Arial"/>
          <w:sz w:val="20"/>
          <w:szCs w:val="20"/>
        </w:rPr>
        <w:t xml:space="preserve"> además, con estos recursos se van a beneficiar </w:t>
      </w:r>
      <w:r w:rsidR="00AD04F0">
        <w:rPr>
          <w:rFonts w:cs="Arial"/>
          <w:sz w:val="20"/>
          <w:szCs w:val="20"/>
        </w:rPr>
        <w:t>pequeños productores ubicados en uno de los municipios de Colombia que más necesitan de inversión social y productiva.</w:t>
      </w:r>
    </w:p>
    <w:p w:rsidR="00AD04F0" w:rsidRDefault="00AD04F0" w:rsidP="003B1D08">
      <w:pPr>
        <w:jc w:val="both"/>
        <w:rPr>
          <w:rFonts w:cs="Arial"/>
          <w:sz w:val="20"/>
          <w:szCs w:val="20"/>
        </w:rPr>
      </w:pPr>
    </w:p>
    <w:p w:rsidR="00AD04F0" w:rsidRDefault="00AD04F0" w:rsidP="003B1D08">
      <w:pPr>
        <w:jc w:val="both"/>
        <w:rPr>
          <w:rFonts w:cs="Arial"/>
          <w:sz w:val="20"/>
          <w:szCs w:val="20"/>
        </w:rPr>
      </w:pPr>
    </w:p>
    <w:p w:rsidR="00BD5ADB" w:rsidRDefault="00C14684" w:rsidP="003B1D08">
      <w:pPr>
        <w:jc w:val="both"/>
        <w:rPr>
          <w:rFonts w:cs="Arial"/>
          <w:sz w:val="20"/>
          <w:szCs w:val="20"/>
        </w:rPr>
      </w:pPr>
      <w:r>
        <w:rPr>
          <w:rFonts w:cs="Arial"/>
          <w:sz w:val="20"/>
          <w:szCs w:val="20"/>
        </w:rPr>
        <w:lastRenderedPageBreak/>
        <w:t xml:space="preserve">En la tabla No. 6, se muestra la </w:t>
      </w:r>
      <w:r w:rsidR="00C24901">
        <w:rPr>
          <w:rFonts w:cs="Arial"/>
          <w:sz w:val="20"/>
          <w:szCs w:val="20"/>
        </w:rPr>
        <w:t xml:space="preserve">nueva distribución presupuestal, incluyendo </w:t>
      </w:r>
      <w:ins w:id="19" w:author="fmolina" w:date="2016-11-08T15:59:00Z">
        <w:r w:rsidR="001C51F3">
          <w:rPr>
            <w:rFonts w:cs="Arial"/>
            <w:sz w:val="20"/>
            <w:szCs w:val="20"/>
          </w:rPr>
          <w:t xml:space="preserve">el traslado </w:t>
        </w:r>
      </w:ins>
      <w:ins w:id="20" w:author="fmolina" w:date="2016-11-08T16:00:00Z">
        <w:r w:rsidR="001C51F3">
          <w:rPr>
            <w:rFonts w:cs="Arial"/>
            <w:sz w:val="20"/>
            <w:szCs w:val="20"/>
          </w:rPr>
          <w:t>de recursos aprobado en la LEC</w:t>
        </w:r>
      </w:ins>
      <w:del w:id="21" w:author="fmolina" w:date="2016-11-08T16:00:00Z">
        <w:r w:rsidR="00C24901" w:rsidDel="001C51F3">
          <w:rPr>
            <w:rFonts w:cs="Arial"/>
            <w:sz w:val="20"/>
            <w:szCs w:val="20"/>
          </w:rPr>
          <w:delText>la adición aprobada</w:delText>
        </w:r>
      </w:del>
      <w:r w:rsidR="00C24901">
        <w:rPr>
          <w:rFonts w:cs="Arial"/>
          <w:sz w:val="20"/>
          <w:szCs w:val="20"/>
        </w:rPr>
        <w:t>:</w:t>
      </w:r>
    </w:p>
    <w:p w:rsidR="00BD5ADB" w:rsidRDefault="00BD5ADB" w:rsidP="003B1D08">
      <w:pPr>
        <w:jc w:val="both"/>
        <w:rPr>
          <w:rFonts w:cs="Arial"/>
          <w:sz w:val="20"/>
          <w:szCs w:val="20"/>
        </w:rPr>
      </w:pPr>
    </w:p>
    <w:p w:rsidR="00BD5ADB" w:rsidRDefault="00BD5ADB" w:rsidP="003B1D08">
      <w:pPr>
        <w:jc w:val="both"/>
        <w:rPr>
          <w:rFonts w:cs="Arial"/>
          <w:sz w:val="20"/>
          <w:szCs w:val="20"/>
        </w:rPr>
      </w:pPr>
    </w:p>
    <w:p w:rsidR="00C14684" w:rsidDel="001C51F3" w:rsidRDefault="00C14684" w:rsidP="00486257">
      <w:pPr>
        <w:jc w:val="center"/>
        <w:rPr>
          <w:del w:id="22" w:author="fmolina" w:date="2016-11-08T15:55:00Z"/>
          <w:rFonts w:cs="Arial"/>
          <w:sz w:val="20"/>
          <w:szCs w:val="20"/>
        </w:rPr>
      </w:pPr>
    </w:p>
    <w:p w:rsidR="00C14684" w:rsidDel="001C51F3" w:rsidRDefault="00C14684" w:rsidP="00486257">
      <w:pPr>
        <w:jc w:val="center"/>
        <w:rPr>
          <w:del w:id="23" w:author="fmolina" w:date="2016-11-08T15:55:00Z"/>
          <w:rFonts w:cs="Arial"/>
          <w:sz w:val="20"/>
          <w:szCs w:val="20"/>
        </w:rPr>
      </w:pPr>
    </w:p>
    <w:p w:rsidR="00C14684" w:rsidDel="001C51F3" w:rsidRDefault="00C14684" w:rsidP="00486257">
      <w:pPr>
        <w:jc w:val="center"/>
        <w:rPr>
          <w:del w:id="24" w:author="fmolina" w:date="2016-11-08T15:55:00Z"/>
          <w:rFonts w:cs="Arial"/>
          <w:sz w:val="20"/>
          <w:szCs w:val="20"/>
        </w:rPr>
      </w:pPr>
    </w:p>
    <w:p w:rsidR="007A7D0B" w:rsidDel="001C51F3" w:rsidRDefault="007A7D0B" w:rsidP="00486257">
      <w:pPr>
        <w:jc w:val="center"/>
        <w:rPr>
          <w:del w:id="25" w:author="fmolina" w:date="2016-11-08T15:55:00Z"/>
          <w:rFonts w:cs="Arial"/>
          <w:sz w:val="20"/>
          <w:szCs w:val="20"/>
        </w:rPr>
      </w:pPr>
    </w:p>
    <w:p w:rsidR="00C14684" w:rsidDel="001C51F3" w:rsidRDefault="00C14684" w:rsidP="00486257">
      <w:pPr>
        <w:jc w:val="center"/>
        <w:rPr>
          <w:del w:id="26" w:author="fmolina" w:date="2016-11-08T15:55:00Z"/>
          <w:rFonts w:cs="Arial"/>
          <w:sz w:val="20"/>
          <w:szCs w:val="20"/>
        </w:rPr>
      </w:pPr>
    </w:p>
    <w:p w:rsidR="00C14684" w:rsidRDefault="00C14684" w:rsidP="00486257">
      <w:pPr>
        <w:jc w:val="center"/>
        <w:rPr>
          <w:rFonts w:cs="Arial"/>
          <w:sz w:val="20"/>
          <w:szCs w:val="20"/>
        </w:rPr>
      </w:pPr>
    </w:p>
    <w:p w:rsidR="00703BD4" w:rsidRDefault="00E74925" w:rsidP="00486257">
      <w:pPr>
        <w:jc w:val="center"/>
        <w:rPr>
          <w:rFonts w:cs="Arial"/>
          <w:sz w:val="20"/>
          <w:szCs w:val="20"/>
        </w:rPr>
      </w:pPr>
      <w:r>
        <w:rPr>
          <w:rFonts w:cs="Arial"/>
          <w:sz w:val="20"/>
          <w:szCs w:val="20"/>
        </w:rPr>
        <w:t>TABLA No. 6</w:t>
      </w:r>
    </w:p>
    <w:p w:rsidR="00F02D49" w:rsidRDefault="00F02D49" w:rsidP="00F02D49">
      <w:pPr>
        <w:jc w:val="center"/>
        <w:rPr>
          <w:rFonts w:cs="Arial"/>
          <w:b/>
        </w:rPr>
      </w:pPr>
      <w:r w:rsidRPr="008771C2">
        <w:rPr>
          <w:rFonts w:cs="Arial"/>
          <w:b/>
        </w:rPr>
        <w:t xml:space="preserve">Distribución Presupuestal Contrato Interadministrativo </w:t>
      </w:r>
      <w:r>
        <w:rPr>
          <w:rFonts w:cs="Arial"/>
          <w:b/>
        </w:rPr>
        <w:t>20160418</w:t>
      </w:r>
    </w:p>
    <w:p w:rsidR="00F02D49" w:rsidRDefault="00F02D49" w:rsidP="00F02D49">
      <w:pPr>
        <w:jc w:val="center"/>
        <w:rPr>
          <w:rFonts w:cs="Arial"/>
          <w:b/>
        </w:rPr>
      </w:pPr>
    </w:p>
    <w:tbl>
      <w:tblPr>
        <w:tblW w:w="8354" w:type="dxa"/>
        <w:tblCellMar>
          <w:left w:w="70" w:type="dxa"/>
          <w:right w:w="70" w:type="dxa"/>
        </w:tblCellMar>
        <w:tblLook w:val="04A0"/>
      </w:tblPr>
      <w:tblGrid>
        <w:gridCol w:w="422"/>
        <w:gridCol w:w="5286"/>
        <w:gridCol w:w="2646"/>
      </w:tblGrid>
      <w:tr w:rsidR="00F02D49" w:rsidRPr="007B0A4C" w:rsidTr="00F02D49">
        <w:trPr>
          <w:trHeight w:val="315"/>
        </w:trPr>
        <w:tc>
          <w:tcPr>
            <w:tcW w:w="5708" w:type="dxa"/>
            <w:gridSpan w:val="2"/>
            <w:tcBorders>
              <w:top w:val="single" w:sz="8" w:space="0" w:color="auto"/>
              <w:left w:val="single" w:sz="8" w:space="0" w:color="auto"/>
              <w:bottom w:val="single" w:sz="8" w:space="0" w:color="auto"/>
              <w:right w:val="single" w:sz="4" w:space="0" w:color="auto"/>
            </w:tcBorders>
            <w:shd w:val="clear" w:color="auto" w:fill="D9D9D9"/>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COMPONENTE</w:t>
            </w:r>
          </w:p>
        </w:tc>
        <w:tc>
          <w:tcPr>
            <w:tcW w:w="2646" w:type="dxa"/>
            <w:tcBorders>
              <w:top w:val="single" w:sz="8" w:space="0" w:color="auto"/>
              <w:left w:val="nil"/>
              <w:bottom w:val="single" w:sz="8" w:space="0" w:color="auto"/>
              <w:right w:val="single" w:sz="8" w:space="0" w:color="auto"/>
            </w:tcBorders>
            <w:shd w:val="clear" w:color="auto" w:fill="D9D9D9"/>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 xml:space="preserve"> PRESUPUESTO </w:t>
            </w:r>
          </w:p>
        </w:tc>
      </w:tr>
      <w:tr w:rsidR="00F02D49" w:rsidRPr="007B0A4C" w:rsidTr="00F02D49">
        <w:trPr>
          <w:trHeight w:val="300"/>
        </w:trPr>
        <w:tc>
          <w:tcPr>
            <w:tcW w:w="422" w:type="dxa"/>
            <w:tcBorders>
              <w:top w:val="nil"/>
              <w:left w:val="single" w:sz="8" w:space="0" w:color="auto"/>
              <w:bottom w:val="single" w:sz="4" w:space="0" w:color="auto"/>
              <w:right w:val="single" w:sz="4" w:space="0" w:color="auto"/>
            </w:tcBorders>
            <w:shd w:val="clear" w:color="auto" w:fill="D9D9D9"/>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1</w:t>
            </w:r>
          </w:p>
        </w:tc>
        <w:tc>
          <w:tcPr>
            <w:tcW w:w="7932" w:type="dxa"/>
            <w:gridSpan w:val="2"/>
            <w:tcBorders>
              <w:top w:val="nil"/>
              <w:left w:val="nil"/>
              <w:bottom w:val="single" w:sz="4" w:space="0" w:color="auto"/>
              <w:right w:val="single" w:sz="8" w:space="0" w:color="auto"/>
            </w:tcBorders>
            <w:shd w:val="clear" w:color="auto" w:fill="D9D9D9"/>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LINEA ESPECIAL DE CRÉDITO</w:t>
            </w:r>
          </w:p>
        </w:tc>
      </w:tr>
      <w:tr w:rsidR="00F02D49" w:rsidRPr="007B0A4C" w:rsidTr="00814FCC">
        <w:trPr>
          <w:trHeight w:val="300"/>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1.1</w:t>
            </w:r>
          </w:p>
        </w:tc>
        <w:tc>
          <w:tcPr>
            <w:tcW w:w="5286" w:type="dxa"/>
            <w:tcBorders>
              <w:top w:val="nil"/>
              <w:left w:val="nil"/>
              <w:bottom w:val="single" w:sz="4" w:space="0" w:color="auto"/>
              <w:right w:val="single" w:sz="4" w:space="0" w:color="auto"/>
            </w:tcBorders>
            <w:shd w:val="clear" w:color="auto" w:fill="auto"/>
            <w:noWrap/>
            <w:vAlign w:val="bottom"/>
            <w:hideMark/>
          </w:tcPr>
          <w:p w:rsidR="00F02D49" w:rsidRPr="007B0A4C" w:rsidRDefault="00F02D49" w:rsidP="00814FCC">
            <w:pPr>
              <w:rPr>
                <w:rFonts w:eastAsia="Times New Roman" w:cs="Arial"/>
                <w:b/>
                <w:bCs/>
                <w:color w:val="000000"/>
                <w:sz w:val="20"/>
                <w:lang w:eastAsia="es-ES"/>
              </w:rPr>
            </w:pPr>
            <w:r w:rsidRPr="007B0A4C">
              <w:rPr>
                <w:rFonts w:eastAsia="Times New Roman" w:cs="Arial"/>
                <w:b/>
                <w:bCs/>
                <w:color w:val="000000"/>
                <w:sz w:val="20"/>
                <w:lang w:eastAsia="es-ES"/>
              </w:rPr>
              <w:t>LEC COLOMBIA SIEMBRA</w:t>
            </w:r>
          </w:p>
        </w:tc>
        <w:tc>
          <w:tcPr>
            <w:tcW w:w="2646" w:type="dxa"/>
            <w:tcBorders>
              <w:top w:val="nil"/>
              <w:left w:val="nil"/>
              <w:bottom w:val="single" w:sz="4" w:space="0" w:color="auto"/>
              <w:right w:val="single" w:sz="8" w:space="0" w:color="auto"/>
            </w:tcBorders>
            <w:shd w:val="clear" w:color="auto" w:fill="auto"/>
            <w:noWrap/>
            <w:vAlign w:val="bottom"/>
            <w:hideMark/>
          </w:tcPr>
          <w:p w:rsidR="00F02D49" w:rsidRPr="00C24901" w:rsidRDefault="00F02D49" w:rsidP="00E74925">
            <w:pPr>
              <w:rPr>
                <w:rFonts w:eastAsia="Times New Roman" w:cs="Arial"/>
                <w:b/>
                <w:bCs/>
                <w:color w:val="000000"/>
                <w:sz w:val="20"/>
                <w:highlight w:val="yellow"/>
                <w:lang w:eastAsia="es-ES"/>
              </w:rPr>
            </w:pPr>
            <w:r w:rsidRPr="00C24901">
              <w:rPr>
                <w:rFonts w:eastAsia="Times New Roman" w:cs="Arial"/>
                <w:b/>
                <w:bCs/>
                <w:color w:val="000000"/>
                <w:sz w:val="20"/>
                <w:highlight w:val="yellow"/>
                <w:lang w:eastAsia="es-ES"/>
              </w:rPr>
              <w:t xml:space="preserve"> $        </w:t>
            </w:r>
            <w:r w:rsidR="00AD04F0" w:rsidRPr="00C24901">
              <w:rPr>
                <w:rFonts w:eastAsia="Times New Roman" w:cs="Arial"/>
                <w:b/>
                <w:bCs/>
                <w:color w:val="000000"/>
                <w:sz w:val="20"/>
                <w:highlight w:val="yellow"/>
                <w:lang w:eastAsia="es-ES"/>
              </w:rPr>
              <w:t>34</w:t>
            </w:r>
            <w:r w:rsidR="00E74925" w:rsidRPr="00C24901">
              <w:rPr>
                <w:rFonts w:eastAsia="Times New Roman" w:cs="Arial"/>
                <w:b/>
                <w:bCs/>
                <w:color w:val="000000"/>
                <w:sz w:val="20"/>
                <w:highlight w:val="yellow"/>
                <w:lang w:eastAsia="es-ES"/>
              </w:rPr>
              <w:t>.977.343.501</w:t>
            </w:r>
            <w:r w:rsidRPr="00C24901">
              <w:rPr>
                <w:rFonts w:eastAsia="Times New Roman" w:cs="Arial"/>
                <w:b/>
                <w:bCs/>
                <w:color w:val="000000"/>
                <w:sz w:val="20"/>
                <w:highlight w:val="yellow"/>
                <w:lang w:eastAsia="es-ES"/>
              </w:rPr>
              <w:t xml:space="preserve">,00 </w:t>
            </w:r>
          </w:p>
        </w:tc>
      </w:tr>
      <w:tr w:rsidR="00F02D49" w:rsidRPr="007B0A4C" w:rsidTr="00814FCC">
        <w:trPr>
          <w:trHeight w:val="300"/>
        </w:trPr>
        <w:tc>
          <w:tcPr>
            <w:tcW w:w="422" w:type="dxa"/>
            <w:tcBorders>
              <w:top w:val="nil"/>
              <w:left w:val="single" w:sz="8" w:space="0" w:color="auto"/>
              <w:bottom w:val="single" w:sz="4" w:space="0" w:color="auto"/>
              <w:right w:val="single" w:sz="4" w:space="0" w:color="auto"/>
            </w:tcBorders>
            <w:shd w:val="clear" w:color="auto" w:fill="auto"/>
            <w:noWrap/>
            <w:vAlign w:val="bottom"/>
          </w:tcPr>
          <w:p w:rsidR="00F02D49" w:rsidRPr="007B0A4C" w:rsidRDefault="00F02D49" w:rsidP="00814FCC">
            <w:pPr>
              <w:jc w:val="center"/>
              <w:rPr>
                <w:rFonts w:eastAsia="Times New Roman" w:cs="Arial"/>
                <w:b/>
                <w:bCs/>
                <w:color w:val="000000"/>
                <w:sz w:val="20"/>
                <w:lang w:eastAsia="es-ES"/>
              </w:rPr>
            </w:pPr>
          </w:p>
        </w:tc>
        <w:tc>
          <w:tcPr>
            <w:tcW w:w="5286" w:type="dxa"/>
            <w:tcBorders>
              <w:top w:val="nil"/>
              <w:left w:val="nil"/>
              <w:bottom w:val="single" w:sz="4" w:space="0" w:color="auto"/>
              <w:right w:val="single" w:sz="4" w:space="0" w:color="auto"/>
            </w:tcBorders>
            <w:shd w:val="clear" w:color="auto" w:fill="auto"/>
            <w:noWrap/>
            <w:vAlign w:val="bottom"/>
          </w:tcPr>
          <w:p w:rsidR="00F02D49" w:rsidRPr="007B0A4C" w:rsidRDefault="00F02D49" w:rsidP="00814FCC">
            <w:pPr>
              <w:rPr>
                <w:rFonts w:eastAsia="Times New Roman" w:cs="Arial"/>
                <w:color w:val="000000"/>
                <w:sz w:val="20"/>
                <w:lang w:eastAsia="es-ES"/>
              </w:rPr>
            </w:pPr>
            <w:r w:rsidRPr="00C43030">
              <w:rPr>
                <w:rFonts w:eastAsia="Times New Roman" w:cs="Arial"/>
                <w:color w:val="000000"/>
                <w:sz w:val="20"/>
                <w:lang w:eastAsia="es-ES"/>
              </w:rPr>
              <w:t xml:space="preserve">LEC COLOMBIA SIEMBRA </w:t>
            </w:r>
            <w:r w:rsidRPr="007B0A4C">
              <w:rPr>
                <w:rFonts w:eastAsia="Times New Roman" w:cs="Arial"/>
                <w:color w:val="000000"/>
                <w:sz w:val="20"/>
                <w:lang w:eastAsia="es-ES"/>
              </w:rPr>
              <w:t>GENERAL</w:t>
            </w:r>
          </w:p>
        </w:tc>
        <w:tc>
          <w:tcPr>
            <w:tcW w:w="2646" w:type="dxa"/>
            <w:tcBorders>
              <w:top w:val="nil"/>
              <w:left w:val="nil"/>
              <w:bottom w:val="single" w:sz="4" w:space="0" w:color="auto"/>
              <w:right w:val="single" w:sz="8" w:space="0" w:color="auto"/>
            </w:tcBorders>
            <w:shd w:val="clear" w:color="auto" w:fill="auto"/>
            <w:noWrap/>
            <w:vAlign w:val="bottom"/>
          </w:tcPr>
          <w:p w:rsidR="00F02D49" w:rsidRPr="00C24901" w:rsidRDefault="00372A38" w:rsidP="00AD04F0">
            <w:pPr>
              <w:rPr>
                <w:rFonts w:eastAsia="Times New Roman" w:cs="Arial"/>
                <w:color w:val="000000"/>
                <w:sz w:val="20"/>
                <w:highlight w:val="yellow"/>
                <w:lang w:eastAsia="es-ES"/>
              </w:rPr>
            </w:pPr>
            <w:r w:rsidRPr="00C24901">
              <w:rPr>
                <w:rFonts w:eastAsia="Times New Roman" w:cs="Arial"/>
                <w:color w:val="000000"/>
                <w:sz w:val="20"/>
                <w:highlight w:val="yellow"/>
                <w:lang w:eastAsia="es-ES"/>
              </w:rPr>
              <w:t xml:space="preserve"> $        </w:t>
            </w:r>
            <w:r w:rsidR="00AD04F0" w:rsidRPr="00C24901">
              <w:rPr>
                <w:rFonts w:eastAsia="Times New Roman" w:cs="Arial"/>
                <w:color w:val="000000"/>
                <w:sz w:val="20"/>
                <w:highlight w:val="yellow"/>
                <w:lang w:eastAsia="es-ES"/>
              </w:rPr>
              <w:t>15</w:t>
            </w:r>
            <w:r w:rsidR="00F02D49" w:rsidRPr="00C24901">
              <w:rPr>
                <w:rFonts w:eastAsia="Times New Roman" w:cs="Arial"/>
                <w:color w:val="000000"/>
                <w:sz w:val="20"/>
                <w:highlight w:val="yellow"/>
                <w:lang w:eastAsia="es-ES"/>
              </w:rPr>
              <w:t xml:space="preserve">.000.000.000,00 </w:t>
            </w:r>
          </w:p>
        </w:tc>
      </w:tr>
      <w:tr w:rsidR="00F02D49" w:rsidRPr="007B0A4C" w:rsidTr="00814FCC">
        <w:trPr>
          <w:trHeight w:val="300"/>
        </w:trPr>
        <w:tc>
          <w:tcPr>
            <w:tcW w:w="422" w:type="dxa"/>
            <w:tcBorders>
              <w:top w:val="nil"/>
              <w:left w:val="single" w:sz="8" w:space="0" w:color="auto"/>
              <w:bottom w:val="single" w:sz="4" w:space="0" w:color="auto"/>
              <w:right w:val="single" w:sz="4" w:space="0" w:color="auto"/>
            </w:tcBorders>
            <w:shd w:val="clear" w:color="auto" w:fill="auto"/>
            <w:noWrap/>
            <w:vAlign w:val="bottom"/>
          </w:tcPr>
          <w:p w:rsidR="00F02D49" w:rsidRPr="007B0A4C" w:rsidRDefault="00F02D49" w:rsidP="00814FCC">
            <w:pPr>
              <w:jc w:val="center"/>
              <w:rPr>
                <w:rFonts w:eastAsia="Times New Roman" w:cs="Arial"/>
                <w:b/>
                <w:bCs/>
                <w:color w:val="000000"/>
                <w:sz w:val="20"/>
                <w:lang w:eastAsia="es-ES"/>
              </w:rPr>
            </w:pPr>
          </w:p>
        </w:tc>
        <w:tc>
          <w:tcPr>
            <w:tcW w:w="5286" w:type="dxa"/>
            <w:tcBorders>
              <w:top w:val="nil"/>
              <w:left w:val="nil"/>
              <w:bottom w:val="single" w:sz="4" w:space="0" w:color="auto"/>
              <w:right w:val="single" w:sz="4" w:space="0" w:color="auto"/>
            </w:tcBorders>
            <w:shd w:val="clear" w:color="auto" w:fill="auto"/>
            <w:noWrap/>
            <w:vAlign w:val="bottom"/>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RETENCIÓN DE VIENTRES</w:t>
            </w:r>
          </w:p>
        </w:tc>
        <w:tc>
          <w:tcPr>
            <w:tcW w:w="2646" w:type="dxa"/>
            <w:tcBorders>
              <w:top w:val="nil"/>
              <w:left w:val="nil"/>
              <w:bottom w:val="single" w:sz="4" w:space="0" w:color="auto"/>
              <w:right w:val="single" w:sz="8" w:space="0" w:color="auto"/>
            </w:tcBorders>
            <w:shd w:val="clear" w:color="auto" w:fill="auto"/>
            <w:noWrap/>
            <w:vAlign w:val="bottom"/>
          </w:tcPr>
          <w:p w:rsidR="00F02D49" w:rsidRPr="007B0A4C" w:rsidRDefault="00372A38" w:rsidP="00E74925">
            <w:pPr>
              <w:rPr>
                <w:rFonts w:eastAsia="Times New Roman" w:cs="Arial"/>
                <w:color w:val="000000"/>
                <w:sz w:val="20"/>
                <w:lang w:eastAsia="es-ES"/>
              </w:rPr>
            </w:pPr>
            <w:r>
              <w:rPr>
                <w:rFonts w:eastAsia="Times New Roman" w:cs="Arial"/>
                <w:color w:val="000000"/>
                <w:sz w:val="20"/>
                <w:lang w:eastAsia="es-ES"/>
              </w:rPr>
              <w:t xml:space="preserve"> $        </w:t>
            </w:r>
            <w:r w:rsidR="00E74925">
              <w:rPr>
                <w:rFonts w:eastAsia="Times New Roman" w:cs="Arial"/>
                <w:color w:val="000000"/>
                <w:sz w:val="20"/>
                <w:lang w:eastAsia="es-ES"/>
              </w:rPr>
              <w:t>19.977.343.501</w:t>
            </w:r>
            <w:r w:rsidR="00F02D49" w:rsidRPr="007B0A4C">
              <w:rPr>
                <w:rFonts w:eastAsia="Times New Roman" w:cs="Arial"/>
                <w:color w:val="000000"/>
                <w:sz w:val="20"/>
                <w:lang w:eastAsia="es-ES"/>
              </w:rPr>
              <w:t xml:space="preserve">,00 </w:t>
            </w:r>
          </w:p>
        </w:tc>
      </w:tr>
      <w:tr w:rsidR="00F02D49" w:rsidRPr="007B0A4C" w:rsidTr="00814FCC">
        <w:trPr>
          <w:trHeight w:val="300"/>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1.2</w:t>
            </w:r>
          </w:p>
        </w:tc>
        <w:tc>
          <w:tcPr>
            <w:tcW w:w="5286" w:type="dxa"/>
            <w:tcBorders>
              <w:top w:val="nil"/>
              <w:left w:val="nil"/>
              <w:bottom w:val="single" w:sz="4" w:space="0" w:color="auto"/>
              <w:right w:val="single" w:sz="4" w:space="0" w:color="auto"/>
            </w:tcBorders>
            <w:shd w:val="clear" w:color="auto" w:fill="auto"/>
            <w:noWrap/>
            <w:vAlign w:val="bottom"/>
            <w:hideMark/>
          </w:tcPr>
          <w:p w:rsidR="00F02D49" w:rsidRPr="007B0A4C" w:rsidRDefault="00F02D49" w:rsidP="00814FCC">
            <w:pPr>
              <w:rPr>
                <w:rFonts w:eastAsia="Times New Roman" w:cs="Arial"/>
                <w:b/>
                <w:bCs/>
                <w:color w:val="000000"/>
                <w:sz w:val="20"/>
                <w:lang w:eastAsia="es-ES"/>
              </w:rPr>
            </w:pPr>
            <w:r w:rsidRPr="007B0A4C">
              <w:rPr>
                <w:rFonts w:eastAsia="Times New Roman" w:cs="Arial"/>
                <w:b/>
                <w:bCs/>
                <w:color w:val="000000"/>
                <w:sz w:val="20"/>
                <w:lang w:eastAsia="es-ES"/>
              </w:rPr>
              <w:t>LEC GENERAL</w:t>
            </w:r>
          </w:p>
        </w:tc>
        <w:tc>
          <w:tcPr>
            <w:tcW w:w="2646" w:type="dxa"/>
            <w:tcBorders>
              <w:top w:val="nil"/>
              <w:left w:val="nil"/>
              <w:bottom w:val="single" w:sz="4" w:space="0" w:color="auto"/>
              <w:right w:val="single" w:sz="8" w:space="0" w:color="auto"/>
            </w:tcBorders>
            <w:shd w:val="clear" w:color="auto" w:fill="auto"/>
            <w:noWrap/>
            <w:vAlign w:val="bottom"/>
            <w:hideMark/>
          </w:tcPr>
          <w:p w:rsidR="00F02D49" w:rsidRPr="007B0A4C" w:rsidRDefault="00F02D49" w:rsidP="00C14684">
            <w:pPr>
              <w:rPr>
                <w:rFonts w:eastAsia="Times New Roman" w:cs="Arial"/>
                <w:b/>
                <w:bCs/>
                <w:color w:val="000000"/>
                <w:sz w:val="20"/>
                <w:lang w:eastAsia="es-ES"/>
              </w:rPr>
            </w:pPr>
            <w:r>
              <w:rPr>
                <w:rFonts w:eastAsia="Times New Roman" w:cs="Arial"/>
                <w:b/>
                <w:bCs/>
                <w:color w:val="000000"/>
                <w:sz w:val="20"/>
                <w:lang w:eastAsia="es-ES"/>
              </w:rPr>
              <w:t xml:space="preserve"> $        </w:t>
            </w:r>
            <w:r w:rsidR="00AD04F0">
              <w:rPr>
                <w:rFonts w:eastAsia="Times New Roman" w:cs="Arial"/>
                <w:b/>
                <w:bCs/>
                <w:color w:val="000000"/>
                <w:sz w:val="20"/>
                <w:lang w:eastAsia="es-ES"/>
              </w:rPr>
              <w:t>23</w:t>
            </w:r>
            <w:r w:rsidRPr="007B0A4C">
              <w:rPr>
                <w:rFonts w:eastAsia="Times New Roman" w:cs="Arial"/>
                <w:b/>
                <w:bCs/>
                <w:color w:val="000000"/>
                <w:sz w:val="20"/>
                <w:lang w:eastAsia="es-ES"/>
              </w:rPr>
              <w:t>.0</w:t>
            </w:r>
            <w:r w:rsidR="00E74925">
              <w:rPr>
                <w:rFonts w:eastAsia="Times New Roman" w:cs="Arial"/>
                <w:b/>
                <w:bCs/>
                <w:color w:val="000000"/>
                <w:sz w:val="20"/>
                <w:lang w:eastAsia="es-ES"/>
              </w:rPr>
              <w:t>22</w:t>
            </w:r>
            <w:r w:rsidRPr="007B0A4C">
              <w:rPr>
                <w:rFonts w:eastAsia="Times New Roman" w:cs="Arial"/>
                <w:b/>
                <w:bCs/>
                <w:color w:val="000000"/>
                <w:sz w:val="20"/>
                <w:lang w:eastAsia="es-ES"/>
              </w:rPr>
              <w:t>.</w:t>
            </w:r>
            <w:r w:rsidR="00E74925">
              <w:rPr>
                <w:rFonts w:eastAsia="Times New Roman" w:cs="Arial"/>
                <w:b/>
                <w:bCs/>
                <w:color w:val="000000"/>
                <w:sz w:val="20"/>
                <w:lang w:eastAsia="es-ES"/>
              </w:rPr>
              <w:t>656</w:t>
            </w:r>
            <w:r w:rsidRPr="007B0A4C">
              <w:rPr>
                <w:rFonts w:eastAsia="Times New Roman" w:cs="Arial"/>
                <w:b/>
                <w:bCs/>
                <w:color w:val="000000"/>
                <w:sz w:val="20"/>
                <w:lang w:eastAsia="es-ES"/>
              </w:rPr>
              <w:t>.</w:t>
            </w:r>
            <w:r w:rsidR="00E74925">
              <w:rPr>
                <w:rFonts w:eastAsia="Times New Roman" w:cs="Arial"/>
                <w:b/>
                <w:bCs/>
                <w:color w:val="000000"/>
                <w:sz w:val="20"/>
                <w:lang w:eastAsia="es-ES"/>
              </w:rPr>
              <w:t>499</w:t>
            </w:r>
            <w:r w:rsidRPr="007B0A4C">
              <w:rPr>
                <w:rFonts w:eastAsia="Times New Roman" w:cs="Arial"/>
                <w:b/>
                <w:bCs/>
                <w:color w:val="000000"/>
                <w:sz w:val="20"/>
                <w:lang w:eastAsia="es-ES"/>
              </w:rPr>
              <w:t xml:space="preserve">,00 </w:t>
            </w:r>
          </w:p>
        </w:tc>
      </w:tr>
      <w:tr w:rsidR="00F02D49" w:rsidRPr="007B0A4C" w:rsidTr="00814FCC">
        <w:trPr>
          <w:trHeight w:val="300"/>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F02D49" w:rsidRPr="007B0A4C" w:rsidRDefault="00F02D49" w:rsidP="00814FCC">
            <w:pPr>
              <w:jc w:val="center"/>
              <w:rPr>
                <w:rFonts w:eastAsia="Times New Roman" w:cs="Arial"/>
                <w:color w:val="000000"/>
                <w:sz w:val="20"/>
                <w:lang w:eastAsia="es-ES"/>
              </w:rPr>
            </w:pPr>
            <w:r w:rsidRPr="007B0A4C">
              <w:rPr>
                <w:rFonts w:eastAsia="Times New Roman" w:cs="Arial"/>
                <w:color w:val="000000"/>
                <w:sz w:val="20"/>
                <w:lang w:eastAsia="es-ES"/>
              </w:rPr>
              <w:t> </w:t>
            </w:r>
          </w:p>
        </w:tc>
        <w:tc>
          <w:tcPr>
            <w:tcW w:w="5286" w:type="dxa"/>
            <w:tcBorders>
              <w:top w:val="nil"/>
              <w:left w:val="nil"/>
              <w:bottom w:val="single" w:sz="4" w:space="0" w:color="auto"/>
              <w:right w:val="single" w:sz="4"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GENERAL</w:t>
            </w:r>
          </w:p>
        </w:tc>
        <w:tc>
          <w:tcPr>
            <w:tcW w:w="2646" w:type="dxa"/>
            <w:tcBorders>
              <w:top w:val="nil"/>
              <w:left w:val="nil"/>
              <w:bottom w:val="single" w:sz="4" w:space="0" w:color="auto"/>
              <w:right w:val="single" w:sz="8" w:space="0" w:color="auto"/>
            </w:tcBorders>
            <w:shd w:val="clear" w:color="auto" w:fill="auto"/>
            <w:noWrap/>
            <w:vAlign w:val="bottom"/>
            <w:hideMark/>
          </w:tcPr>
          <w:p w:rsidR="00F02D49" w:rsidRPr="007B0A4C" w:rsidRDefault="00F02D49" w:rsidP="00E74925">
            <w:pPr>
              <w:rPr>
                <w:rFonts w:eastAsia="Times New Roman" w:cs="Arial"/>
                <w:color w:val="000000"/>
                <w:sz w:val="20"/>
                <w:lang w:eastAsia="es-ES"/>
              </w:rPr>
            </w:pPr>
            <w:r w:rsidRPr="007B0A4C">
              <w:rPr>
                <w:rFonts w:eastAsia="Times New Roman" w:cs="Arial"/>
                <w:color w:val="000000"/>
                <w:sz w:val="20"/>
                <w:lang w:eastAsia="es-ES"/>
              </w:rPr>
              <w:t xml:space="preserve"> </w:t>
            </w:r>
            <w:r w:rsidRPr="00C24901">
              <w:rPr>
                <w:rFonts w:eastAsia="Times New Roman" w:cs="Arial"/>
                <w:color w:val="000000"/>
                <w:sz w:val="20"/>
                <w:highlight w:val="yellow"/>
                <w:lang w:eastAsia="es-ES"/>
              </w:rPr>
              <w:t xml:space="preserve">$        </w:t>
            </w:r>
            <w:r w:rsidR="00AD04F0" w:rsidRPr="00C24901">
              <w:rPr>
                <w:rFonts w:eastAsia="Times New Roman" w:cs="Arial"/>
                <w:color w:val="000000"/>
                <w:sz w:val="20"/>
                <w:highlight w:val="yellow"/>
                <w:lang w:eastAsia="es-ES"/>
              </w:rPr>
              <w:t>20</w:t>
            </w:r>
            <w:r w:rsidRPr="00C24901">
              <w:rPr>
                <w:rFonts w:eastAsia="Times New Roman" w:cs="Arial"/>
                <w:color w:val="000000"/>
                <w:sz w:val="20"/>
                <w:highlight w:val="yellow"/>
                <w:lang w:eastAsia="es-ES"/>
              </w:rPr>
              <w:t>.0</w:t>
            </w:r>
            <w:r w:rsidR="00E74925" w:rsidRPr="00C24901">
              <w:rPr>
                <w:rFonts w:eastAsia="Times New Roman" w:cs="Arial"/>
                <w:color w:val="000000"/>
                <w:sz w:val="20"/>
                <w:highlight w:val="yellow"/>
                <w:lang w:eastAsia="es-ES"/>
              </w:rPr>
              <w:t>22</w:t>
            </w:r>
            <w:r w:rsidRPr="00C24901">
              <w:rPr>
                <w:rFonts w:eastAsia="Times New Roman" w:cs="Arial"/>
                <w:color w:val="000000"/>
                <w:sz w:val="20"/>
                <w:highlight w:val="yellow"/>
                <w:lang w:eastAsia="es-ES"/>
              </w:rPr>
              <w:t>.</w:t>
            </w:r>
            <w:r w:rsidR="00E74925" w:rsidRPr="00C24901">
              <w:rPr>
                <w:rFonts w:eastAsia="Times New Roman" w:cs="Arial"/>
                <w:color w:val="000000"/>
                <w:sz w:val="20"/>
                <w:highlight w:val="yellow"/>
                <w:lang w:eastAsia="es-ES"/>
              </w:rPr>
              <w:t>656.499</w:t>
            </w:r>
            <w:r w:rsidRPr="00C24901">
              <w:rPr>
                <w:rFonts w:eastAsia="Times New Roman" w:cs="Arial"/>
                <w:color w:val="000000"/>
                <w:sz w:val="20"/>
                <w:highlight w:val="yellow"/>
                <w:lang w:eastAsia="es-ES"/>
              </w:rPr>
              <w:t>,00</w:t>
            </w:r>
            <w:r w:rsidRPr="007B0A4C">
              <w:rPr>
                <w:rFonts w:eastAsia="Times New Roman" w:cs="Arial"/>
                <w:color w:val="000000"/>
                <w:sz w:val="20"/>
                <w:lang w:eastAsia="es-ES"/>
              </w:rPr>
              <w:t xml:space="preserve"> </w:t>
            </w:r>
          </w:p>
        </w:tc>
      </w:tr>
      <w:tr w:rsidR="00F02D49" w:rsidRPr="007B0A4C" w:rsidTr="00814FCC">
        <w:trPr>
          <w:trHeight w:val="315"/>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F02D49" w:rsidRPr="007B0A4C" w:rsidRDefault="00F02D49" w:rsidP="00814FCC">
            <w:pPr>
              <w:jc w:val="center"/>
              <w:rPr>
                <w:rFonts w:eastAsia="Times New Roman" w:cs="Arial"/>
                <w:color w:val="000000"/>
                <w:sz w:val="20"/>
                <w:lang w:eastAsia="es-ES"/>
              </w:rPr>
            </w:pPr>
            <w:r w:rsidRPr="007B0A4C">
              <w:rPr>
                <w:rFonts w:eastAsia="Times New Roman" w:cs="Arial"/>
                <w:color w:val="000000"/>
                <w:sz w:val="20"/>
                <w:lang w:eastAsia="es-ES"/>
              </w:rPr>
              <w:t> </w:t>
            </w:r>
          </w:p>
        </w:tc>
        <w:tc>
          <w:tcPr>
            <w:tcW w:w="5286" w:type="dxa"/>
            <w:tcBorders>
              <w:top w:val="nil"/>
              <w:left w:val="nil"/>
              <w:bottom w:val="single" w:sz="4" w:space="0" w:color="auto"/>
              <w:right w:val="single" w:sz="4"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RENOVACIÓN CAFÉ POR ZOCA</w:t>
            </w:r>
          </w:p>
        </w:tc>
        <w:tc>
          <w:tcPr>
            <w:tcW w:w="2646" w:type="dxa"/>
            <w:tcBorders>
              <w:top w:val="nil"/>
              <w:left w:val="nil"/>
              <w:bottom w:val="single" w:sz="4" w:space="0" w:color="auto"/>
              <w:right w:val="single" w:sz="8" w:space="0" w:color="auto"/>
            </w:tcBorders>
            <w:shd w:val="clear" w:color="auto" w:fill="auto"/>
            <w:noWrap/>
            <w:vAlign w:val="bottom"/>
            <w:hideMark/>
          </w:tcPr>
          <w:p w:rsidR="00F02D49" w:rsidRPr="007B0A4C" w:rsidRDefault="00F02D49" w:rsidP="00C14684">
            <w:pPr>
              <w:rPr>
                <w:rFonts w:eastAsia="Times New Roman" w:cs="Arial"/>
                <w:color w:val="000000"/>
                <w:sz w:val="20"/>
                <w:lang w:eastAsia="es-ES"/>
              </w:rPr>
            </w:pPr>
            <w:r w:rsidRPr="007B0A4C">
              <w:rPr>
                <w:rFonts w:eastAsia="Times New Roman" w:cs="Arial"/>
                <w:color w:val="000000"/>
                <w:sz w:val="20"/>
                <w:lang w:eastAsia="es-ES"/>
              </w:rPr>
              <w:t xml:space="preserve"> $        </w:t>
            </w:r>
            <w:r w:rsidR="00C14684">
              <w:rPr>
                <w:rFonts w:eastAsia="Times New Roman" w:cs="Arial"/>
                <w:color w:val="000000"/>
                <w:sz w:val="20"/>
                <w:lang w:eastAsia="es-ES"/>
              </w:rPr>
              <w:t>3</w:t>
            </w:r>
            <w:r w:rsidRPr="007B0A4C">
              <w:rPr>
                <w:rFonts w:eastAsia="Times New Roman" w:cs="Arial"/>
                <w:color w:val="000000"/>
                <w:sz w:val="20"/>
                <w:lang w:eastAsia="es-ES"/>
              </w:rPr>
              <w:t xml:space="preserve">.000.000.000,00 </w:t>
            </w:r>
          </w:p>
        </w:tc>
      </w:tr>
      <w:tr w:rsidR="00F02D49" w:rsidRPr="007B0A4C" w:rsidTr="00814FCC">
        <w:trPr>
          <w:trHeight w:val="315"/>
        </w:trPr>
        <w:tc>
          <w:tcPr>
            <w:tcW w:w="5708"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TOTAL LEC</w:t>
            </w:r>
          </w:p>
        </w:tc>
        <w:tc>
          <w:tcPr>
            <w:tcW w:w="2646" w:type="dxa"/>
            <w:tcBorders>
              <w:top w:val="single" w:sz="8" w:space="0" w:color="auto"/>
              <w:left w:val="nil"/>
              <w:bottom w:val="single" w:sz="8" w:space="0" w:color="auto"/>
              <w:right w:val="single" w:sz="8" w:space="0" w:color="auto"/>
            </w:tcBorders>
            <w:shd w:val="clear" w:color="auto" w:fill="auto"/>
            <w:noWrap/>
            <w:vAlign w:val="bottom"/>
            <w:hideMark/>
          </w:tcPr>
          <w:p w:rsidR="00F02D49" w:rsidRPr="007B0A4C" w:rsidRDefault="00F02D49" w:rsidP="00C14684">
            <w:pPr>
              <w:rPr>
                <w:rFonts w:eastAsia="Times New Roman" w:cs="Arial"/>
                <w:b/>
                <w:bCs/>
                <w:color w:val="000000"/>
                <w:sz w:val="20"/>
                <w:lang w:eastAsia="es-ES"/>
              </w:rPr>
            </w:pPr>
            <w:r w:rsidRPr="007B0A4C">
              <w:rPr>
                <w:rFonts w:eastAsia="Times New Roman" w:cs="Arial"/>
                <w:b/>
                <w:bCs/>
                <w:color w:val="000000"/>
                <w:sz w:val="20"/>
                <w:lang w:eastAsia="es-ES"/>
              </w:rPr>
              <w:t xml:space="preserve"> $        </w:t>
            </w:r>
            <w:r w:rsidR="00AD04F0">
              <w:rPr>
                <w:rFonts w:eastAsia="Times New Roman" w:cs="Arial"/>
                <w:b/>
                <w:bCs/>
                <w:color w:val="000000"/>
                <w:sz w:val="20"/>
                <w:lang w:eastAsia="es-ES"/>
              </w:rPr>
              <w:t>58</w:t>
            </w:r>
            <w:r w:rsidRPr="007B0A4C">
              <w:rPr>
                <w:rFonts w:eastAsia="Times New Roman" w:cs="Arial"/>
                <w:b/>
                <w:bCs/>
                <w:color w:val="000000"/>
                <w:sz w:val="20"/>
                <w:lang w:eastAsia="es-ES"/>
              </w:rPr>
              <w:t xml:space="preserve">.000.000.000,00 </w:t>
            </w:r>
          </w:p>
        </w:tc>
      </w:tr>
      <w:tr w:rsidR="00F02D49" w:rsidRPr="007B0A4C" w:rsidTr="00F02D49">
        <w:trPr>
          <w:trHeight w:val="300"/>
        </w:trPr>
        <w:tc>
          <w:tcPr>
            <w:tcW w:w="422" w:type="dxa"/>
            <w:tcBorders>
              <w:top w:val="nil"/>
              <w:left w:val="single" w:sz="8" w:space="0" w:color="auto"/>
              <w:bottom w:val="single" w:sz="4" w:space="0" w:color="auto"/>
              <w:right w:val="single" w:sz="4" w:space="0" w:color="auto"/>
            </w:tcBorders>
            <w:shd w:val="clear" w:color="auto" w:fill="D9D9D9"/>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2</w:t>
            </w:r>
          </w:p>
        </w:tc>
        <w:tc>
          <w:tcPr>
            <w:tcW w:w="7932" w:type="dxa"/>
            <w:gridSpan w:val="2"/>
            <w:tcBorders>
              <w:top w:val="nil"/>
              <w:left w:val="nil"/>
              <w:bottom w:val="single" w:sz="4" w:space="0" w:color="auto"/>
              <w:right w:val="single" w:sz="8" w:space="0" w:color="auto"/>
            </w:tcBorders>
            <w:shd w:val="clear" w:color="auto" w:fill="D9D9D9"/>
            <w:noWrap/>
            <w:vAlign w:val="center"/>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INCENTIVO A LA CAPITALIZACIÓN RURAL</w:t>
            </w:r>
          </w:p>
        </w:tc>
      </w:tr>
      <w:tr w:rsidR="00F02D49" w:rsidRPr="007B0A4C" w:rsidTr="00814FCC">
        <w:trPr>
          <w:trHeight w:val="300"/>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F02D49" w:rsidRPr="007B0A4C" w:rsidRDefault="00F02D49" w:rsidP="00814FCC">
            <w:pPr>
              <w:jc w:val="center"/>
              <w:rPr>
                <w:rFonts w:eastAsia="Times New Roman" w:cs="Arial"/>
                <w:color w:val="000000"/>
                <w:sz w:val="20"/>
                <w:lang w:eastAsia="es-ES"/>
              </w:rPr>
            </w:pPr>
            <w:r w:rsidRPr="007B0A4C">
              <w:rPr>
                <w:rFonts w:eastAsia="Times New Roman" w:cs="Arial"/>
                <w:color w:val="000000"/>
                <w:sz w:val="20"/>
                <w:lang w:eastAsia="es-ES"/>
              </w:rPr>
              <w:t>2,1</w:t>
            </w:r>
          </w:p>
        </w:tc>
        <w:tc>
          <w:tcPr>
            <w:tcW w:w="5286" w:type="dxa"/>
            <w:tcBorders>
              <w:top w:val="nil"/>
              <w:left w:val="nil"/>
              <w:bottom w:val="single" w:sz="4" w:space="0" w:color="auto"/>
              <w:right w:val="single" w:sz="4"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ICR COLOMBIA SIEMBRA</w:t>
            </w:r>
          </w:p>
        </w:tc>
        <w:tc>
          <w:tcPr>
            <w:tcW w:w="2646" w:type="dxa"/>
            <w:tcBorders>
              <w:top w:val="nil"/>
              <w:left w:val="nil"/>
              <w:bottom w:val="single" w:sz="4" w:space="0" w:color="auto"/>
              <w:right w:val="single" w:sz="8" w:space="0" w:color="auto"/>
            </w:tcBorders>
            <w:shd w:val="clear" w:color="auto" w:fill="auto"/>
            <w:noWrap/>
            <w:vAlign w:val="bottom"/>
            <w:hideMark/>
          </w:tcPr>
          <w:p w:rsidR="00F02D49" w:rsidRPr="00706581" w:rsidRDefault="00F02D49" w:rsidP="00814FCC">
            <w:pPr>
              <w:rPr>
                <w:rFonts w:eastAsia="Times New Roman" w:cs="Arial"/>
                <w:color w:val="000000"/>
                <w:sz w:val="20"/>
                <w:lang w:eastAsia="es-ES"/>
              </w:rPr>
            </w:pPr>
            <w:r w:rsidRPr="00706581">
              <w:rPr>
                <w:rFonts w:eastAsia="Times New Roman" w:cs="Arial"/>
                <w:color w:val="000000"/>
                <w:sz w:val="20"/>
                <w:lang w:eastAsia="es-ES"/>
              </w:rPr>
              <w:t xml:space="preserve"> </w:t>
            </w:r>
            <w:r w:rsidRPr="00706581">
              <w:rPr>
                <w:rFonts w:eastAsia="Times New Roman" w:cs="Arial"/>
                <w:color w:val="000000"/>
                <w:sz w:val="20"/>
                <w:lang w:eastAsia="es-ES"/>
                <w:rPrChange w:id="27" w:author="fmolina" w:date="2016-11-08T16:02:00Z">
                  <w:rPr>
                    <w:rFonts w:eastAsia="Times New Roman" w:cs="Arial"/>
                    <w:color w:val="000000"/>
                    <w:sz w:val="20"/>
                    <w:highlight w:val="yellow"/>
                    <w:lang w:eastAsia="es-ES"/>
                  </w:rPr>
                </w:rPrChange>
              </w:rPr>
              <w:t>$        94.039.738.703,00</w:t>
            </w:r>
            <w:r w:rsidRPr="00706581">
              <w:rPr>
                <w:rFonts w:eastAsia="Times New Roman" w:cs="Arial"/>
                <w:color w:val="000000"/>
                <w:sz w:val="20"/>
                <w:lang w:eastAsia="es-ES"/>
              </w:rPr>
              <w:t xml:space="preserve"> </w:t>
            </w:r>
          </w:p>
        </w:tc>
      </w:tr>
      <w:tr w:rsidR="00F02D49" w:rsidRPr="007B0A4C" w:rsidTr="00814FCC">
        <w:trPr>
          <w:trHeight w:val="315"/>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F02D49" w:rsidRPr="007B0A4C" w:rsidRDefault="00F02D49" w:rsidP="00814FCC">
            <w:pPr>
              <w:jc w:val="center"/>
              <w:rPr>
                <w:rFonts w:eastAsia="Times New Roman" w:cs="Arial"/>
                <w:color w:val="000000"/>
                <w:sz w:val="20"/>
                <w:lang w:eastAsia="es-ES"/>
              </w:rPr>
            </w:pPr>
            <w:r w:rsidRPr="007B0A4C">
              <w:rPr>
                <w:rFonts w:eastAsia="Times New Roman" w:cs="Arial"/>
                <w:color w:val="000000"/>
                <w:sz w:val="20"/>
                <w:lang w:eastAsia="es-ES"/>
              </w:rPr>
              <w:t>2,2</w:t>
            </w:r>
          </w:p>
        </w:tc>
        <w:tc>
          <w:tcPr>
            <w:tcW w:w="5286" w:type="dxa"/>
            <w:tcBorders>
              <w:top w:val="nil"/>
              <w:left w:val="nil"/>
              <w:bottom w:val="single" w:sz="4" w:space="0" w:color="auto"/>
              <w:right w:val="single" w:sz="4"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ICR GENERAL</w:t>
            </w:r>
          </w:p>
        </w:tc>
        <w:tc>
          <w:tcPr>
            <w:tcW w:w="2646" w:type="dxa"/>
            <w:tcBorders>
              <w:top w:val="nil"/>
              <w:left w:val="nil"/>
              <w:bottom w:val="single" w:sz="4" w:space="0" w:color="auto"/>
              <w:right w:val="single" w:sz="8" w:space="0" w:color="auto"/>
            </w:tcBorders>
            <w:shd w:val="clear" w:color="auto" w:fill="auto"/>
            <w:noWrap/>
            <w:vAlign w:val="bottom"/>
            <w:hideMark/>
          </w:tcPr>
          <w:p w:rsidR="00F02D49" w:rsidRPr="00706581" w:rsidRDefault="00F02D49" w:rsidP="005C24A7">
            <w:pPr>
              <w:rPr>
                <w:rFonts w:eastAsia="Times New Roman" w:cs="Arial"/>
                <w:color w:val="000000"/>
                <w:sz w:val="20"/>
                <w:lang w:eastAsia="es-ES"/>
              </w:rPr>
            </w:pPr>
            <w:r w:rsidRPr="00706581">
              <w:rPr>
                <w:rFonts w:eastAsia="Times New Roman" w:cs="Arial"/>
                <w:color w:val="000000"/>
                <w:sz w:val="20"/>
                <w:lang w:eastAsia="es-ES"/>
              </w:rPr>
              <w:t xml:space="preserve"> $        </w:t>
            </w:r>
            <w:r w:rsidR="005C24A7" w:rsidRPr="00706581">
              <w:rPr>
                <w:rFonts w:eastAsia="Times New Roman" w:cs="Arial"/>
                <w:color w:val="000000"/>
                <w:sz w:val="20"/>
                <w:lang w:eastAsia="es-ES"/>
              </w:rPr>
              <w:t>57</w:t>
            </w:r>
            <w:r w:rsidRPr="00706581">
              <w:rPr>
                <w:rFonts w:eastAsia="Times New Roman" w:cs="Arial"/>
                <w:color w:val="000000"/>
                <w:sz w:val="20"/>
                <w:lang w:eastAsia="es-ES"/>
              </w:rPr>
              <w:t xml:space="preserve">.303.428.907,00 </w:t>
            </w:r>
          </w:p>
        </w:tc>
      </w:tr>
      <w:tr w:rsidR="00F02D49" w:rsidRPr="007B0A4C" w:rsidTr="00814FCC">
        <w:trPr>
          <w:trHeight w:val="315"/>
        </w:trPr>
        <w:tc>
          <w:tcPr>
            <w:tcW w:w="5708" w:type="dxa"/>
            <w:gridSpan w:val="2"/>
            <w:tcBorders>
              <w:top w:val="single" w:sz="8" w:space="0" w:color="auto"/>
              <w:left w:val="single" w:sz="8" w:space="0" w:color="auto"/>
              <w:bottom w:val="nil"/>
              <w:right w:val="single" w:sz="4" w:space="0" w:color="000000"/>
            </w:tcBorders>
            <w:shd w:val="clear" w:color="auto" w:fill="auto"/>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TOTAL ICR</w:t>
            </w:r>
          </w:p>
        </w:tc>
        <w:tc>
          <w:tcPr>
            <w:tcW w:w="2646" w:type="dxa"/>
            <w:tcBorders>
              <w:top w:val="single" w:sz="8" w:space="0" w:color="auto"/>
              <w:left w:val="nil"/>
              <w:bottom w:val="nil"/>
              <w:right w:val="single" w:sz="8" w:space="0" w:color="auto"/>
            </w:tcBorders>
            <w:shd w:val="clear" w:color="auto" w:fill="auto"/>
            <w:noWrap/>
            <w:vAlign w:val="bottom"/>
            <w:hideMark/>
          </w:tcPr>
          <w:p w:rsidR="00F02D49" w:rsidRPr="00706581" w:rsidRDefault="00F02D49" w:rsidP="00C14684">
            <w:pPr>
              <w:rPr>
                <w:rFonts w:eastAsia="Times New Roman" w:cs="Arial"/>
                <w:b/>
                <w:bCs/>
                <w:color w:val="000000"/>
                <w:sz w:val="20"/>
                <w:lang w:eastAsia="es-ES"/>
              </w:rPr>
            </w:pPr>
            <w:r w:rsidRPr="00706581">
              <w:rPr>
                <w:rFonts w:eastAsia="Times New Roman" w:cs="Arial"/>
                <w:b/>
                <w:bCs/>
                <w:color w:val="000000"/>
                <w:sz w:val="20"/>
                <w:lang w:eastAsia="es-ES"/>
              </w:rPr>
              <w:t xml:space="preserve"> $     </w:t>
            </w:r>
            <w:r w:rsidRPr="00706581">
              <w:rPr>
                <w:rFonts w:eastAsia="Times New Roman" w:cs="Arial"/>
                <w:b/>
                <w:bCs/>
                <w:color w:val="000000"/>
                <w:sz w:val="20"/>
                <w:lang w:eastAsia="es-ES"/>
                <w:rPrChange w:id="28" w:author="fmolina" w:date="2016-11-08T16:02:00Z">
                  <w:rPr>
                    <w:rFonts w:eastAsia="Times New Roman" w:cs="Arial"/>
                    <w:b/>
                    <w:bCs/>
                    <w:color w:val="000000"/>
                    <w:sz w:val="20"/>
                    <w:highlight w:val="yellow"/>
                    <w:lang w:eastAsia="es-ES"/>
                  </w:rPr>
                </w:rPrChange>
              </w:rPr>
              <w:t>1</w:t>
            </w:r>
            <w:r w:rsidR="00C14684" w:rsidRPr="00706581">
              <w:rPr>
                <w:rFonts w:eastAsia="Times New Roman" w:cs="Arial"/>
                <w:b/>
                <w:bCs/>
                <w:color w:val="000000"/>
                <w:sz w:val="20"/>
                <w:lang w:eastAsia="es-ES"/>
                <w:rPrChange w:id="29" w:author="fmolina" w:date="2016-11-08T16:02:00Z">
                  <w:rPr>
                    <w:rFonts w:eastAsia="Times New Roman" w:cs="Arial"/>
                    <w:b/>
                    <w:bCs/>
                    <w:color w:val="000000"/>
                    <w:sz w:val="20"/>
                    <w:highlight w:val="yellow"/>
                    <w:lang w:eastAsia="es-ES"/>
                  </w:rPr>
                </w:rPrChange>
              </w:rPr>
              <w:t>51</w:t>
            </w:r>
            <w:r w:rsidRPr="00706581">
              <w:rPr>
                <w:rFonts w:eastAsia="Times New Roman" w:cs="Arial"/>
                <w:b/>
                <w:bCs/>
                <w:color w:val="000000"/>
                <w:sz w:val="20"/>
                <w:lang w:eastAsia="es-ES"/>
                <w:rPrChange w:id="30" w:author="fmolina" w:date="2016-11-08T16:02:00Z">
                  <w:rPr>
                    <w:rFonts w:eastAsia="Times New Roman" w:cs="Arial"/>
                    <w:b/>
                    <w:bCs/>
                    <w:color w:val="000000"/>
                    <w:sz w:val="20"/>
                    <w:highlight w:val="yellow"/>
                    <w:lang w:eastAsia="es-ES"/>
                  </w:rPr>
                </w:rPrChange>
              </w:rPr>
              <w:t>.343.167.610,00</w:t>
            </w:r>
            <w:r w:rsidRPr="00706581">
              <w:rPr>
                <w:rFonts w:eastAsia="Times New Roman" w:cs="Arial"/>
                <w:b/>
                <w:bCs/>
                <w:color w:val="000000"/>
                <w:sz w:val="20"/>
                <w:lang w:eastAsia="es-ES"/>
              </w:rPr>
              <w:t xml:space="preserve"> </w:t>
            </w:r>
          </w:p>
        </w:tc>
      </w:tr>
      <w:tr w:rsidR="00F02D49" w:rsidRPr="007B0A4C" w:rsidTr="00F02D49">
        <w:trPr>
          <w:trHeight w:val="300"/>
        </w:trPr>
        <w:tc>
          <w:tcPr>
            <w:tcW w:w="422" w:type="dxa"/>
            <w:tcBorders>
              <w:top w:val="single" w:sz="8" w:space="0" w:color="auto"/>
              <w:left w:val="single" w:sz="8" w:space="0" w:color="auto"/>
              <w:bottom w:val="single" w:sz="4" w:space="0" w:color="auto"/>
              <w:right w:val="single" w:sz="4" w:space="0" w:color="auto"/>
            </w:tcBorders>
            <w:shd w:val="clear" w:color="auto" w:fill="D9D9D9"/>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3</w:t>
            </w:r>
          </w:p>
        </w:tc>
        <w:tc>
          <w:tcPr>
            <w:tcW w:w="7932" w:type="dxa"/>
            <w:gridSpan w:val="2"/>
            <w:tcBorders>
              <w:top w:val="single" w:sz="8" w:space="0" w:color="auto"/>
              <w:left w:val="nil"/>
              <w:bottom w:val="single" w:sz="4" w:space="0" w:color="auto"/>
              <w:right w:val="single" w:sz="8" w:space="0" w:color="auto"/>
            </w:tcBorders>
            <w:shd w:val="clear" w:color="auto" w:fill="D9D9D9"/>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GASTOS INHERENTES</w:t>
            </w:r>
          </w:p>
        </w:tc>
      </w:tr>
      <w:tr w:rsidR="00F02D49" w:rsidRPr="007B0A4C" w:rsidTr="00814FCC">
        <w:trPr>
          <w:trHeight w:val="300"/>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F02D49" w:rsidRPr="007B0A4C" w:rsidRDefault="00F02D49" w:rsidP="00814FCC">
            <w:pPr>
              <w:jc w:val="center"/>
              <w:rPr>
                <w:rFonts w:eastAsia="Times New Roman" w:cs="Arial"/>
                <w:color w:val="000000"/>
                <w:sz w:val="20"/>
                <w:lang w:eastAsia="es-ES"/>
              </w:rPr>
            </w:pPr>
            <w:r w:rsidRPr="007B0A4C">
              <w:rPr>
                <w:rFonts w:eastAsia="Times New Roman" w:cs="Arial"/>
                <w:color w:val="000000"/>
                <w:sz w:val="20"/>
                <w:lang w:eastAsia="es-ES"/>
              </w:rPr>
              <w:t>3,1</w:t>
            </w:r>
          </w:p>
        </w:tc>
        <w:tc>
          <w:tcPr>
            <w:tcW w:w="5286" w:type="dxa"/>
            <w:tcBorders>
              <w:top w:val="nil"/>
              <w:left w:val="nil"/>
              <w:bottom w:val="single" w:sz="4" w:space="0" w:color="auto"/>
              <w:right w:val="single" w:sz="4"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VISITAS DE CONTROL DE INVERSIÓN</w:t>
            </w:r>
          </w:p>
        </w:tc>
        <w:tc>
          <w:tcPr>
            <w:tcW w:w="2646" w:type="dxa"/>
            <w:tcBorders>
              <w:top w:val="nil"/>
              <w:left w:val="nil"/>
              <w:bottom w:val="single" w:sz="4" w:space="0" w:color="auto"/>
              <w:right w:val="single" w:sz="8"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 xml:space="preserve"> $              640.000.000,00 </w:t>
            </w:r>
          </w:p>
        </w:tc>
      </w:tr>
      <w:tr w:rsidR="00F02D49" w:rsidRPr="007B0A4C" w:rsidTr="00814FCC">
        <w:trPr>
          <w:trHeight w:val="300"/>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F02D49" w:rsidRPr="007B0A4C" w:rsidRDefault="00F02D49" w:rsidP="00814FCC">
            <w:pPr>
              <w:jc w:val="center"/>
              <w:rPr>
                <w:rFonts w:eastAsia="Times New Roman" w:cs="Arial"/>
                <w:color w:val="000000"/>
                <w:sz w:val="20"/>
                <w:lang w:eastAsia="es-ES"/>
              </w:rPr>
            </w:pPr>
            <w:r w:rsidRPr="007B0A4C">
              <w:rPr>
                <w:rFonts w:eastAsia="Times New Roman" w:cs="Arial"/>
                <w:color w:val="000000"/>
                <w:sz w:val="20"/>
                <w:lang w:eastAsia="es-ES"/>
              </w:rPr>
              <w:t>3,2</w:t>
            </w:r>
          </w:p>
        </w:tc>
        <w:tc>
          <w:tcPr>
            <w:tcW w:w="5286" w:type="dxa"/>
            <w:tcBorders>
              <w:top w:val="nil"/>
              <w:left w:val="nil"/>
              <w:bottom w:val="single" w:sz="4" w:space="0" w:color="auto"/>
              <w:right w:val="single" w:sz="4"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SUPERVISIÓN</w:t>
            </w:r>
          </w:p>
        </w:tc>
        <w:tc>
          <w:tcPr>
            <w:tcW w:w="2646" w:type="dxa"/>
            <w:tcBorders>
              <w:top w:val="nil"/>
              <w:left w:val="nil"/>
              <w:bottom w:val="single" w:sz="4" w:space="0" w:color="auto"/>
              <w:right w:val="single" w:sz="8"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 xml:space="preserve"> $                12.000.000,00 </w:t>
            </w:r>
          </w:p>
        </w:tc>
      </w:tr>
      <w:tr w:rsidR="00F02D49" w:rsidRPr="007B0A4C" w:rsidTr="00814FCC">
        <w:trPr>
          <w:trHeight w:val="300"/>
        </w:trPr>
        <w:tc>
          <w:tcPr>
            <w:tcW w:w="422" w:type="dxa"/>
            <w:tcBorders>
              <w:top w:val="nil"/>
              <w:left w:val="single" w:sz="8" w:space="0" w:color="auto"/>
              <w:bottom w:val="nil"/>
              <w:right w:val="single" w:sz="4" w:space="0" w:color="auto"/>
            </w:tcBorders>
            <w:shd w:val="clear" w:color="auto" w:fill="auto"/>
            <w:noWrap/>
            <w:vAlign w:val="bottom"/>
            <w:hideMark/>
          </w:tcPr>
          <w:p w:rsidR="00F02D49" w:rsidRPr="007B0A4C" w:rsidRDefault="00F02D49" w:rsidP="00814FCC">
            <w:pPr>
              <w:jc w:val="center"/>
              <w:rPr>
                <w:rFonts w:eastAsia="Times New Roman" w:cs="Arial"/>
                <w:color w:val="000000"/>
                <w:sz w:val="20"/>
                <w:lang w:eastAsia="es-ES"/>
              </w:rPr>
            </w:pPr>
            <w:r w:rsidRPr="007B0A4C">
              <w:rPr>
                <w:rFonts w:eastAsia="Times New Roman" w:cs="Arial"/>
                <w:color w:val="000000"/>
                <w:sz w:val="20"/>
                <w:lang w:eastAsia="es-ES"/>
              </w:rPr>
              <w:t>3,3</w:t>
            </w:r>
          </w:p>
        </w:tc>
        <w:tc>
          <w:tcPr>
            <w:tcW w:w="5286" w:type="dxa"/>
            <w:tcBorders>
              <w:top w:val="nil"/>
              <w:left w:val="nil"/>
              <w:bottom w:val="nil"/>
              <w:right w:val="single" w:sz="4"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ADMINISTRACIÓN</w:t>
            </w:r>
          </w:p>
        </w:tc>
        <w:tc>
          <w:tcPr>
            <w:tcW w:w="2646" w:type="dxa"/>
            <w:tcBorders>
              <w:top w:val="nil"/>
              <w:left w:val="nil"/>
              <w:bottom w:val="nil"/>
              <w:right w:val="single" w:sz="8" w:space="0" w:color="auto"/>
            </w:tcBorders>
            <w:shd w:val="clear" w:color="auto" w:fill="auto"/>
            <w:noWrap/>
            <w:vAlign w:val="bottom"/>
            <w:hideMark/>
          </w:tcPr>
          <w:p w:rsidR="00F02D49" w:rsidRPr="00706581" w:rsidRDefault="00F02D49" w:rsidP="00814FCC">
            <w:pPr>
              <w:rPr>
                <w:rFonts w:eastAsia="Times New Roman" w:cs="Arial"/>
                <w:color w:val="000000"/>
                <w:sz w:val="20"/>
                <w:lang w:eastAsia="es-ES"/>
                <w:rPrChange w:id="31" w:author="fmolina" w:date="2016-11-08T16:02:00Z">
                  <w:rPr>
                    <w:rFonts w:eastAsia="Times New Roman" w:cs="Arial"/>
                    <w:color w:val="000000"/>
                    <w:sz w:val="20"/>
                    <w:highlight w:val="yellow"/>
                    <w:lang w:eastAsia="es-ES"/>
                  </w:rPr>
                </w:rPrChange>
              </w:rPr>
            </w:pPr>
            <w:r w:rsidRPr="00706581">
              <w:rPr>
                <w:rFonts w:eastAsia="Times New Roman" w:cs="Arial"/>
                <w:color w:val="000000"/>
                <w:sz w:val="20"/>
                <w:lang w:eastAsia="es-ES"/>
                <w:rPrChange w:id="32" w:author="fmolina" w:date="2016-11-08T16:02:00Z">
                  <w:rPr>
                    <w:rFonts w:eastAsia="Times New Roman" w:cs="Arial"/>
                    <w:color w:val="000000"/>
                    <w:sz w:val="20"/>
                    <w:highlight w:val="yellow"/>
                    <w:lang w:eastAsia="es-ES"/>
                  </w:rPr>
                </w:rPrChange>
              </w:rPr>
              <w:t xml:space="preserve"> $          5.250.024.390,00 </w:t>
            </w:r>
          </w:p>
        </w:tc>
      </w:tr>
      <w:tr w:rsidR="00F02D49" w:rsidRPr="007B0A4C" w:rsidTr="00814FCC">
        <w:trPr>
          <w:trHeight w:val="315"/>
        </w:trPr>
        <w:tc>
          <w:tcPr>
            <w:tcW w:w="42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F02D49" w:rsidRPr="007B0A4C" w:rsidRDefault="00F02D49" w:rsidP="00814FCC">
            <w:pPr>
              <w:jc w:val="center"/>
              <w:rPr>
                <w:rFonts w:eastAsia="Times New Roman" w:cs="Arial"/>
                <w:color w:val="000000"/>
                <w:sz w:val="20"/>
                <w:lang w:eastAsia="es-ES"/>
              </w:rPr>
            </w:pPr>
            <w:r w:rsidRPr="007B0A4C">
              <w:rPr>
                <w:rFonts w:eastAsia="Times New Roman" w:cs="Arial"/>
                <w:color w:val="000000"/>
                <w:sz w:val="20"/>
                <w:lang w:eastAsia="es-ES"/>
              </w:rPr>
              <w:t>3,4</w:t>
            </w:r>
          </w:p>
        </w:tc>
        <w:tc>
          <w:tcPr>
            <w:tcW w:w="5286" w:type="dxa"/>
            <w:tcBorders>
              <w:top w:val="single" w:sz="4" w:space="0" w:color="auto"/>
              <w:left w:val="nil"/>
              <w:bottom w:val="single" w:sz="8" w:space="0" w:color="auto"/>
              <w:right w:val="single" w:sz="4" w:space="0" w:color="auto"/>
            </w:tcBorders>
            <w:shd w:val="clear" w:color="auto" w:fill="auto"/>
            <w:noWrap/>
            <w:vAlign w:val="bottom"/>
            <w:hideMark/>
          </w:tcPr>
          <w:p w:rsidR="00F02D49" w:rsidRPr="007B0A4C" w:rsidRDefault="00F02D49" w:rsidP="00814FCC">
            <w:pPr>
              <w:rPr>
                <w:rFonts w:eastAsia="Times New Roman" w:cs="Arial"/>
                <w:color w:val="000000"/>
                <w:sz w:val="20"/>
                <w:lang w:eastAsia="es-ES"/>
              </w:rPr>
            </w:pPr>
            <w:r w:rsidRPr="007B0A4C">
              <w:rPr>
                <w:rFonts w:eastAsia="Times New Roman" w:cs="Arial"/>
                <w:color w:val="000000"/>
                <w:sz w:val="20"/>
                <w:lang w:eastAsia="es-ES"/>
              </w:rPr>
              <w:t>GRAVAMEN A LOS MOVIMIENTOS FINANCIEROS - GMF</w:t>
            </w:r>
          </w:p>
        </w:tc>
        <w:tc>
          <w:tcPr>
            <w:tcW w:w="2646" w:type="dxa"/>
            <w:tcBorders>
              <w:top w:val="single" w:sz="4" w:space="0" w:color="auto"/>
              <w:left w:val="nil"/>
              <w:bottom w:val="single" w:sz="8" w:space="0" w:color="auto"/>
              <w:right w:val="single" w:sz="8" w:space="0" w:color="auto"/>
            </w:tcBorders>
            <w:shd w:val="clear" w:color="auto" w:fill="auto"/>
            <w:noWrap/>
            <w:vAlign w:val="bottom"/>
            <w:hideMark/>
          </w:tcPr>
          <w:p w:rsidR="00F02D49" w:rsidRPr="00706581" w:rsidRDefault="00F02D49" w:rsidP="00814FCC">
            <w:pPr>
              <w:rPr>
                <w:rFonts w:eastAsia="Times New Roman" w:cs="Arial"/>
                <w:color w:val="000000"/>
                <w:sz w:val="20"/>
                <w:lang w:eastAsia="es-ES"/>
                <w:rPrChange w:id="33" w:author="fmolina" w:date="2016-11-08T16:02:00Z">
                  <w:rPr>
                    <w:rFonts w:eastAsia="Times New Roman" w:cs="Arial"/>
                    <w:color w:val="000000"/>
                    <w:sz w:val="20"/>
                    <w:highlight w:val="yellow"/>
                    <w:lang w:eastAsia="es-ES"/>
                  </w:rPr>
                </w:rPrChange>
              </w:rPr>
            </w:pPr>
            <w:r w:rsidRPr="00706581">
              <w:rPr>
                <w:rFonts w:eastAsia="Times New Roman" w:cs="Arial"/>
                <w:color w:val="000000"/>
                <w:sz w:val="20"/>
                <w:lang w:eastAsia="es-ES"/>
                <w:rPrChange w:id="34" w:author="fmolina" w:date="2016-11-08T16:02:00Z">
                  <w:rPr>
                    <w:rFonts w:eastAsia="Times New Roman" w:cs="Arial"/>
                    <w:color w:val="000000"/>
                    <w:sz w:val="20"/>
                    <w:highlight w:val="yellow"/>
                    <w:lang w:eastAsia="es-ES"/>
                  </w:rPr>
                </w:rPrChange>
              </w:rPr>
              <w:t xml:space="preserve"> $                  5.808.000,00 </w:t>
            </w:r>
          </w:p>
        </w:tc>
        <w:bookmarkStart w:id="35" w:name="_GoBack"/>
        <w:bookmarkEnd w:id="35"/>
      </w:tr>
      <w:tr w:rsidR="00F02D49" w:rsidRPr="007B0A4C" w:rsidTr="00814FCC">
        <w:trPr>
          <w:trHeight w:val="315"/>
        </w:trPr>
        <w:tc>
          <w:tcPr>
            <w:tcW w:w="5708"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TOTAL GASTOS INHERENTES</w:t>
            </w:r>
          </w:p>
        </w:tc>
        <w:tc>
          <w:tcPr>
            <w:tcW w:w="2646" w:type="dxa"/>
            <w:tcBorders>
              <w:top w:val="nil"/>
              <w:left w:val="nil"/>
              <w:bottom w:val="single" w:sz="8" w:space="0" w:color="auto"/>
              <w:right w:val="single" w:sz="8" w:space="0" w:color="auto"/>
            </w:tcBorders>
            <w:shd w:val="clear" w:color="auto" w:fill="auto"/>
            <w:noWrap/>
            <w:vAlign w:val="bottom"/>
            <w:hideMark/>
          </w:tcPr>
          <w:p w:rsidR="00F02D49" w:rsidRPr="00706581" w:rsidRDefault="00F02D49" w:rsidP="00814FCC">
            <w:pPr>
              <w:rPr>
                <w:rFonts w:eastAsia="Times New Roman" w:cs="Arial"/>
                <w:b/>
                <w:bCs/>
                <w:color w:val="000000"/>
                <w:sz w:val="20"/>
                <w:lang w:eastAsia="es-ES"/>
                <w:rPrChange w:id="36" w:author="fmolina" w:date="2016-11-08T16:02:00Z">
                  <w:rPr>
                    <w:rFonts w:eastAsia="Times New Roman" w:cs="Arial"/>
                    <w:b/>
                    <w:bCs/>
                    <w:color w:val="000000"/>
                    <w:sz w:val="20"/>
                    <w:highlight w:val="yellow"/>
                    <w:lang w:eastAsia="es-ES"/>
                  </w:rPr>
                </w:rPrChange>
              </w:rPr>
            </w:pPr>
            <w:r w:rsidRPr="00706581">
              <w:rPr>
                <w:rFonts w:eastAsia="Times New Roman" w:cs="Arial"/>
                <w:b/>
                <w:bCs/>
                <w:color w:val="000000"/>
                <w:sz w:val="20"/>
                <w:lang w:eastAsia="es-ES"/>
                <w:rPrChange w:id="37" w:author="fmolina" w:date="2016-11-08T16:02:00Z">
                  <w:rPr>
                    <w:rFonts w:eastAsia="Times New Roman" w:cs="Arial"/>
                    <w:b/>
                    <w:bCs/>
                    <w:color w:val="000000"/>
                    <w:sz w:val="20"/>
                    <w:highlight w:val="yellow"/>
                    <w:lang w:eastAsia="es-ES"/>
                  </w:rPr>
                </w:rPrChange>
              </w:rPr>
              <w:t xml:space="preserve"> $          5.907.832.390,00 </w:t>
            </w:r>
          </w:p>
        </w:tc>
      </w:tr>
      <w:tr w:rsidR="00F02D49" w:rsidRPr="007B0A4C" w:rsidTr="00F02D49">
        <w:trPr>
          <w:trHeight w:val="315"/>
        </w:trPr>
        <w:tc>
          <w:tcPr>
            <w:tcW w:w="5708" w:type="dxa"/>
            <w:gridSpan w:val="2"/>
            <w:tcBorders>
              <w:top w:val="nil"/>
              <w:left w:val="single" w:sz="8" w:space="0" w:color="auto"/>
              <w:bottom w:val="single" w:sz="8" w:space="0" w:color="auto"/>
              <w:right w:val="single" w:sz="4" w:space="0" w:color="000000"/>
            </w:tcBorders>
            <w:shd w:val="clear" w:color="auto" w:fill="D9D9D9"/>
            <w:noWrap/>
            <w:vAlign w:val="bottom"/>
            <w:hideMark/>
          </w:tcPr>
          <w:p w:rsidR="00F02D49" w:rsidRPr="007B0A4C" w:rsidRDefault="00F02D49" w:rsidP="00814FCC">
            <w:pPr>
              <w:jc w:val="center"/>
              <w:rPr>
                <w:rFonts w:eastAsia="Times New Roman" w:cs="Arial"/>
                <w:b/>
                <w:bCs/>
                <w:color w:val="000000"/>
                <w:sz w:val="20"/>
                <w:lang w:eastAsia="es-ES"/>
              </w:rPr>
            </w:pPr>
            <w:r w:rsidRPr="007B0A4C">
              <w:rPr>
                <w:rFonts w:eastAsia="Times New Roman" w:cs="Arial"/>
                <w:b/>
                <w:bCs/>
                <w:color w:val="000000"/>
                <w:sz w:val="20"/>
                <w:lang w:eastAsia="es-ES"/>
              </w:rPr>
              <w:t>TOTAL CONTRATO</w:t>
            </w:r>
          </w:p>
        </w:tc>
        <w:tc>
          <w:tcPr>
            <w:tcW w:w="2646" w:type="dxa"/>
            <w:tcBorders>
              <w:top w:val="nil"/>
              <w:left w:val="nil"/>
              <w:bottom w:val="single" w:sz="8" w:space="0" w:color="auto"/>
              <w:right w:val="single" w:sz="8" w:space="0" w:color="auto"/>
            </w:tcBorders>
            <w:shd w:val="clear" w:color="auto" w:fill="D9D9D9"/>
            <w:noWrap/>
            <w:vAlign w:val="bottom"/>
            <w:hideMark/>
          </w:tcPr>
          <w:p w:rsidR="00F02D49" w:rsidRPr="00706581" w:rsidRDefault="00F02D49" w:rsidP="00814FCC">
            <w:pPr>
              <w:rPr>
                <w:rFonts w:eastAsia="Times New Roman" w:cs="Arial"/>
                <w:b/>
                <w:bCs/>
                <w:color w:val="000000"/>
                <w:sz w:val="20"/>
                <w:lang w:eastAsia="es-ES"/>
                <w:rPrChange w:id="38" w:author="fmolina" w:date="2016-11-08T16:02:00Z">
                  <w:rPr>
                    <w:rFonts w:eastAsia="Times New Roman" w:cs="Arial"/>
                    <w:b/>
                    <w:bCs/>
                    <w:color w:val="000000"/>
                    <w:sz w:val="20"/>
                    <w:highlight w:val="yellow"/>
                    <w:lang w:eastAsia="es-ES"/>
                  </w:rPr>
                </w:rPrChange>
              </w:rPr>
            </w:pPr>
            <w:r w:rsidRPr="00706581">
              <w:rPr>
                <w:rFonts w:eastAsia="Times New Roman" w:cs="Arial"/>
                <w:b/>
                <w:bCs/>
                <w:color w:val="000000"/>
                <w:sz w:val="20"/>
                <w:lang w:eastAsia="es-ES"/>
                <w:rPrChange w:id="39" w:author="fmolina" w:date="2016-11-08T16:02:00Z">
                  <w:rPr>
                    <w:rFonts w:eastAsia="Times New Roman" w:cs="Arial"/>
                    <w:b/>
                    <w:bCs/>
                    <w:color w:val="000000"/>
                    <w:sz w:val="20"/>
                    <w:highlight w:val="yellow"/>
                    <w:lang w:eastAsia="es-ES"/>
                  </w:rPr>
                </w:rPrChange>
              </w:rPr>
              <w:t xml:space="preserve"> $     215.251.000.000,00 </w:t>
            </w:r>
          </w:p>
        </w:tc>
      </w:tr>
    </w:tbl>
    <w:p w:rsidR="00F02D49" w:rsidRDefault="00F02D49" w:rsidP="003B1D08">
      <w:pPr>
        <w:jc w:val="both"/>
        <w:rPr>
          <w:rFonts w:cs="Arial"/>
          <w:sz w:val="20"/>
          <w:szCs w:val="20"/>
        </w:rPr>
      </w:pPr>
    </w:p>
    <w:p w:rsidR="00F02D49" w:rsidRDefault="00F02D49" w:rsidP="003B1D08">
      <w:pPr>
        <w:jc w:val="both"/>
        <w:rPr>
          <w:ins w:id="40" w:author="fmolina" w:date="2016-11-08T16:10:00Z"/>
          <w:rFonts w:cs="Arial"/>
          <w:color w:val="FF0000"/>
          <w:sz w:val="20"/>
          <w:szCs w:val="20"/>
        </w:rPr>
      </w:pPr>
    </w:p>
    <w:p w:rsidR="00706581" w:rsidRDefault="00706581" w:rsidP="003B1D08">
      <w:pPr>
        <w:jc w:val="both"/>
        <w:rPr>
          <w:ins w:id="41" w:author="fmolina" w:date="2016-11-08T16:12:00Z"/>
          <w:rFonts w:cs="Arial"/>
          <w:sz w:val="20"/>
          <w:szCs w:val="20"/>
        </w:rPr>
      </w:pPr>
      <w:ins w:id="42" w:author="fmolina" w:date="2016-11-08T16:10:00Z">
        <w:r>
          <w:rPr>
            <w:rFonts w:cs="Arial"/>
            <w:sz w:val="20"/>
            <w:szCs w:val="20"/>
          </w:rPr>
          <w:t>En la tabla No. 7</w:t>
        </w:r>
      </w:ins>
      <w:ins w:id="43" w:author="fmolina" w:date="2016-11-08T16:11:00Z">
        <w:r w:rsidR="00D359E2">
          <w:rPr>
            <w:rFonts w:cs="Arial"/>
            <w:sz w:val="20"/>
            <w:szCs w:val="20"/>
          </w:rPr>
          <w:t>,</w:t>
        </w:r>
      </w:ins>
      <w:ins w:id="44" w:author="fmolina" w:date="2016-11-08T16:10:00Z">
        <w:r>
          <w:rPr>
            <w:rFonts w:cs="Arial"/>
            <w:sz w:val="20"/>
            <w:szCs w:val="20"/>
          </w:rPr>
          <w:t xml:space="preserve"> se muestra la nueva distribución presupuestal, incluyendo la adición aprobada, la cual entrará a regir tan pronto </w:t>
        </w:r>
      </w:ins>
      <w:ins w:id="45" w:author="fmolina" w:date="2016-11-08T16:11:00Z">
        <w:r>
          <w:rPr>
            <w:rFonts w:cs="Arial"/>
            <w:sz w:val="20"/>
            <w:szCs w:val="20"/>
          </w:rPr>
          <w:t xml:space="preserve">quede </w:t>
        </w:r>
        <w:r w:rsidR="00D359E2">
          <w:rPr>
            <w:rFonts w:cs="Arial"/>
            <w:sz w:val="20"/>
            <w:szCs w:val="20"/>
          </w:rPr>
          <w:t>formaliza</w:t>
        </w:r>
      </w:ins>
      <w:ins w:id="46" w:author="fmolina" w:date="2016-11-08T16:12:00Z">
        <w:r w:rsidR="00486DD1">
          <w:rPr>
            <w:rFonts w:cs="Arial"/>
            <w:sz w:val="20"/>
            <w:szCs w:val="20"/>
          </w:rPr>
          <w:t>d</w:t>
        </w:r>
      </w:ins>
      <w:ins w:id="47" w:author="fmolina" w:date="2016-11-08T16:32:00Z">
        <w:r w:rsidR="00486DD1">
          <w:rPr>
            <w:rFonts w:cs="Arial"/>
            <w:sz w:val="20"/>
            <w:szCs w:val="20"/>
          </w:rPr>
          <w:t>a</w:t>
        </w:r>
      </w:ins>
      <w:ins w:id="48" w:author="fmolina" w:date="2016-11-08T16:12:00Z">
        <w:r w:rsidR="00D359E2">
          <w:rPr>
            <w:rFonts w:cs="Arial"/>
            <w:sz w:val="20"/>
            <w:szCs w:val="20"/>
          </w:rPr>
          <w:t xml:space="preserve"> </w:t>
        </w:r>
      </w:ins>
      <w:ins w:id="49" w:author="fmolina" w:date="2016-11-08T16:32:00Z">
        <w:r w:rsidR="00486DD1">
          <w:rPr>
            <w:rFonts w:cs="Arial"/>
            <w:sz w:val="20"/>
            <w:szCs w:val="20"/>
          </w:rPr>
          <w:t>la adición</w:t>
        </w:r>
      </w:ins>
      <w:ins w:id="50" w:author="fmolina" w:date="2016-11-08T16:12:00Z">
        <w:r w:rsidR="00D359E2">
          <w:rPr>
            <w:rFonts w:cs="Arial"/>
            <w:sz w:val="20"/>
            <w:szCs w:val="20"/>
          </w:rPr>
          <w:t xml:space="preserve"> al Contrato 418 de 2016:</w:t>
        </w:r>
      </w:ins>
    </w:p>
    <w:p w:rsidR="00D359E2" w:rsidRPr="00F02D49" w:rsidRDefault="00D359E2" w:rsidP="003B1D08">
      <w:pPr>
        <w:jc w:val="both"/>
        <w:rPr>
          <w:rFonts w:cs="Arial"/>
          <w:color w:val="FF0000"/>
          <w:sz w:val="20"/>
          <w:szCs w:val="20"/>
        </w:rPr>
      </w:pPr>
    </w:p>
    <w:p w:rsidR="00D359E2" w:rsidRDefault="00D359E2" w:rsidP="00D359E2">
      <w:pPr>
        <w:jc w:val="center"/>
        <w:rPr>
          <w:ins w:id="51" w:author="fmolina" w:date="2016-11-08T16:12:00Z"/>
          <w:rFonts w:cs="Arial"/>
          <w:sz w:val="20"/>
          <w:szCs w:val="20"/>
        </w:rPr>
      </w:pPr>
    </w:p>
    <w:p w:rsidR="00D359E2" w:rsidRDefault="00D359E2" w:rsidP="00D359E2">
      <w:pPr>
        <w:jc w:val="center"/>
        <w:rPr>
          <w:ins w:id="52" w:author="fmolina" w:date="2016-11-08T16:12:00Z"/>
          <w:rFonts w:cs="Arial"/>
          <w:sz w:val="20"/>
          <w:szCs w:val="20"/>
        </w:rPr>
      </w:pPr>
      <w:ins w:id="53" w:author="fmolina" w:date="2016-11-08T16:12:00Z">
        <w:r>
          <w:rPr>
            <w:rFonts w:cs="Arial"/>
            <w:sz w:val="20"/>
            <w:szCs w:val="20"/>
          </w:rPr>
          <w:lastRenderedPageBreak/>
          <w:t>TABLA No. 7</w:t>
        </w:r>
      </w:ins>
    </w:p>
    <w:p w:rsidR="00D359E2" w:rsidRDefault="00D359E2" w:rsidP="00D359E2">
      <w:pPr>
        <w:jc w:val="center"/>
        <w:rPr>
          <w:ins w:id="54" w:author="fmolina" w:date="2016-11-08T16:12:00Z"/>
          <w:rFonts w:cs="Arial"/>
          <w:b/>
        </w:rPr>
      </w:pPr>
      <w:ins w:id="55" w:author="fmolina" w:date="2016-11-08T16:12:00Z">
        <w:r w:rsidRPr="008771C2">
          <w:rPr>
            <w:rFonts w:cs="Arial"/>
            <w:b/>
          </w:rPr>
          <w:t xml:space="preserve">Distribución Presupuestal Contrato Interadministrativo </w:t>
        </w:r>
        <w:r>
          <w:rPr>
            <w:rFonts w:cs="Arial"/>
            <w:b/>
          </w:rPr>
          <w:t xml:space="preserve">20160418 sujeta </w:t>
        </w:r>
      </w:ins>
      <w:ins w:id="56" w:author="fmolina" w:date="2016-11-08T16:15:00Z">
        <w:r>
          <w:rPr>
            <w:rFonts w:cs="Arial"/>
            <w:b/>
          </w:rPr>
          <w:t>a formalización de la adición de recursos</w:t>
        </w:r>
      </w:ins>
    </w:p>
    <w:p w:rsidR="00D359E2" w:rsidRDefault="00D359E2" w:rsidP="00D359E2">
      <w:pPr>
        <w:jc w:val="center"/>
        <w:rPr>
          <w:ins w:id="57" w:author="fmolina" w:date="2016-11-08T16:12:00Z"/>
          <w:rFonts w:cs="Arial"/>
          <w:b/>
        </w:rPr>
      </w:pPr>
    </w:p>
    <w:tbl>
      <w:tblPr>
        <w:tblW w:w="8354" w:type="dxa"/>
        <w:tblCellMar>
          <w:left w:w="70" w:type="dxa"/>
          <w:right w:w="70" w:type="dxa"/>
        </w:tblCellMar>
        <w:tblLook w:val="04A0"/>
      </w:tblPr>
      <w:tblGrid>
        <w:gridCol w:w="422"/>
        <w:gridCol w:w="5286"/>
        <w:gridCol w:w="2646"/>
      </w:tblGrid>
      <w:tr w:rsidR="00D359E2" w:rsidRPr="007B0A4C" w:rsidTr="00D359E2">
        <w:trPr>
          <w:trHeight w:val="315"/>
          <w:ins w:id="58" w:author="fmolina" w:date="2016-11-08T16:12:00Z"/>
        </w:trPr>
        <w:tc>
          <w:tcPr>
            <w:tcW w:w="5708" w:type="dxa"/>
            <w:gridSpan w:val="2"/>
            <w:tcBorders>
              <w:top w:val="single" w:sz="8" w:space="0" w:color="auto"/>
              <w:left w:val="single" w:sz="8" w:space="0" w:color="auto"/>
              <w:bottom w:val="single" w:sz="8" w:space="0" w:color="auto"/>
              <w:right w:val="single" w:sz="4" w:space="0" w:color="auto"/>
            </w:tcBorders>
            <w:shd w:val="clear" w:color="auto" w:fill="D9D9D9"/>
            <w:noWrap/>
            <w:vAlign w:val="bottom"/>
            <w:hideMark/>
          </w:tcPr>
          <w:p w:rsidR="00D359E2" w:rsidRPr="007B0A4C" w:rsidRDefault="00D359E2" w:rsidP="00D359E2">
            <w:pPr>
              <w:jc w:val="center"/>
              <w:rPr>
                <w:ins w:id="59" w:author="fmolina" w:date="2016-11-08T16:12:00Z"/>
                <w:rFonts w:eastAsia="Times New Roman" w:cs="Arial"/>
                <w:b/>
                <w:bCs/>
                <w:color w:val="000000"/>
                <w:sz w:val="20"/>
                <w:lang w:eastAsia="es-ES"/>
              </w:rPr>
            </w:pPr>
            <w:ins w:id="60" w:author="fmolina" w:date="2016-11-08T16:12:00Z">
              <w:r w:rsidRPr="007B0A4C">
                <w:rPr>
                  <w:rFonts w:eastAsia="Times New Roman" w:cs="Arial"/>
                  <w:b/>
                  <w:bCs/>
                  <w:color w:val="000000"/>
                  <w:sz w:val="20"/>
                  <w:lang w:eastAsia="es-ES"/>
                </w:rPr>
                <w:t>COMPONENTE</w:t>
              </w:r>
            </w:ins>
          </w:p>
        </w:tc>
        <w:tc>
          <w:tcPr>
            <w:tcW w:w="2646" w:type="dxa"/>
            <w:tcBorders>
              <w:top w:val="single" w:sz="8" w:space="0" w:color="auto"/>
              <w:left w:val="nil"/>
              <w:bottom w:val="single" w:sz="8" w:space="0" w:color="auto"/>
              <w:right w:val="single" w:sz="8" w:space="0" w:color="auto"/>
            </w:tcBorders>
            <w:shd w:val="clear" w:color="auto" w:fill="D9D9D9"/>
            <w:noWrap/>
            <w:vAlign w:val="bottom"/>
            <w:hideMark/>
          </w:tcPr>
          <w:p w:rsidR="00D359E2" w:rsidRPr="007B0A4C" w:rsidRDefault="00D359E2" w:rsidP="00D359E2">
            <w:pPr>
              <w:jc w:val="center"/>
              <w:rPr>
                <w:ins w:id="61" w:author="fmolina" w:date="2016-11-08T16:12:00Z"/>
                <w:rFonts w:eastAsia="Times New Roman" w:cs="Arial"/>
                <w:b/>
                <w:bCs/>
                <w:color w:val="000000"/>
                <w:sz w:val="20"/>
                <w:lang w:eastAsia="es-ES"/>
              </w:rPr>
            </w:pPr>
            <w:ins w:id="62" w:author="fmolina" w:date="2016-11-08T16:12:00Z">
              <w:r w:rsidRPr="007B0A4C">
                <w:rPr>
                  <w:rFonts w:eastAsia="Times New Roman" w:cs="Arial"/>
                  <w:b/>
                  <w:bCs/>
                  <w:color w:val="000000"/>
                  <w:sz w:val="20"/>
                  <w:lang w:eastAsia="es-ES"/>
                </w:rPr>
                <w:t xml:space="preserve"> PRESUPUESTO </w:t>
              </w:r>
            </w:ins>
          </w:p>
        </w:tc>
      </w:tr>
      <w:tr w:rsidR="00D359E2" w:rsidRPr="007B0A4C" w:rsidTr="00D359E2">
        <w:trPr>
          <w:trHeight w:val="300"/>
          <w:ins w:id="63" w:author="fmolina" w:date="2016-11-08T16:12:00Z"/>
        </w:trPr>
        <w:tc>
          <w:tcPr>
            <w:tcW w:w="422" w:type="dxa"/>
            <w:tcBorders>
              <w:top w:val="nil"/>
              <w:left w:val="single" w:sz="8" w:space="0" w:color="auto"/>
              <w:bottom w:val="single" w:sz="4" w:space="0" w:color="auto"/>
              <w:right w:val="single" w:sz="4" w:space="0" w:color="auto"/>
            </w:tcBorders>
            <w:shd w:val="clear" w:color="auto" w:fill="D9D9D9"/>
            <w:noWrap/>
            <w:vAlign w:val="bottom"/>
            <w:hideMark/>
          </w:tcPr>
          <w:p w:rsidR="00D359E2" w:rsidRPr="007B0A4C" w:rsidRDefault="00D359E2" w:rsidP="00D359E2">
            <w:pPr>
              <w:jc w:val="center"/>
              <w:rPr>
                <w:ins w:id="64" w:author="fmolina" w:date="2016-11-08T16:12:00Z"/>
                <w:rFonts w:eastAsia="Times New Roman" w:cs="Arial"/>
                <w:b/>
                <w:bCs/>
                <w:color w:val="000000"/>
                <w:sz w:val="20"/>
                <w:lang w:eastAsia="es-ES"/>
              </w:rPr>
            </w:pPr>
            <w:ins w:id="65" w:author="fmolina" w:date="2016-11-08T16:12:00Z">
              <w:r w:rsidRPr="007B0A4C">
                <w:rPr>
                  <w:rFonts w:eastAsia="Times New Roman" w:cs="Arial"/>
                  <w:b/>
                  <w:bCs/>
                  <w:color w:val="000000"/>
                  <w:sz w:val="20"/>
                  <w:lang w:eastAsia="es-ES"/>
                </w:rPr>
                <w:t>1</w:t>
              </w:r>
            </w:ins>
          </w:p>
        </w:tc>
        <w:tc>
          <w:tcPr>
            <w:tcW w:w="7932" w:type="dxa"/>
            <w:gridSpan w:val="2"/>
            <w:tcBorders>
              <w:top w:val="nil"/>
              <w:left w:val="nil"/>
              <w:bottom w:val="single" w:sz="4" w:space="0" w:color="auto"/>
              <w:right w:val="single" w:sz="8" w:space="0" w:color="auto"/>
            </w:tcBorders>
            <w:shd w:val="clear" w:color="auto" w:fill="D9D9D9"/>
            <w:noWrap/>
            <w:vAlign w:val="bottom"/>
            <w:hideMark/>
          </w:tcPr>
          <w:p w:rsidR="00D359E2" w:rsidRPr="007B0A4C" w:rsidRDefault="00D359E2" w:rsidP="00D359E2">
            <w:pPr>
              <w:jc w:val="center"/>
              <w:rPr>
                <w:ins w:id="66" w:author="fmolina" w:date="2016-11-08T16:12:00Z"/>
                <w:rFonts w:eastAsia="Times New Roman" w:cs="Arial"/>
                <w:b/>
                <w:bCs/>
                <w:color w:val="000000"/>
                <w:sz w:val="20"/>
                <w:lang w:eastAsia="es-ES"/>
              </w:rPr>
            </w:pPr>
            <w:ins w:id="67" w:author="fmolina" w:date="2016-11-08T16:12:00Z">
              <w:r w:rsidRPr="007B0A4C">
                <w:rPr>
                  <w:rFonts w:eastAsia="Times New Roman" w:cs="Arial"/>
                  <w:b/>
                  <w:bCs/>
                  <w:color w:val="000000"/>
                  <w:sz w:val="20"/>
                  <w:lang w:eastAsia="es-ES"/>
                </w:rPr>
                <w:t>LINEA ESPECIAL DE CRÉDITO</w:t>
              </w:r>
            </w:ins>
          </w:p>
        </w:tc>
      </w:tr>
      <w:tr w:rsidR="00D359E2" w:rsidRPr="007B0A4C" w:rsidTr="00D359E2">
        <w:trPr>
          <w:trHeight w:val="300"/>
          <w:ins w:id="68"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D359E2" w:rsidRPr="007B0A4C" w:rsidRDefault="00D359E2" w:rsidP="00D359E2">
            <w:pPr>
              <w:jc w:val="center"/>
              <w:rPr>
                <w:ins w:id="69" w:author="fmolina" w:date="2016-11-08T16:12:00Z"/>
                <w:rFonts w:eastAsia="Times New Roman" w:cs="Arial"/>
                <w:b/>
                <w:bCs/>
                <w:color w:val="000000"/>
                <w:sz w:val="20"/>
                <w:lang w:eastAsia="es-ES"/>
              </w:rPr>
            </w:pPr>
            <w:ins w:id="70" w:author="fmolina" w:date="2016-11-08T16:12:00Z">
              <w:r w:rsidRPr="007B0A4C">
                <w:rPr>
                  <w:rFonts w:eastAsia="Times New Roman" w:cs="Arial"/>
                  <w:b/>
                  <w:bCs/>
                  <w:color w:val="000000"/>
                  <w:sz w:val="20"/>
                  <w:lang w:eastAsia="es-ES"/>
                </w:rPr>
                <w:t>1.1</w:t>
              </w:r>
            </w:ins>
          </w:p>
        </w:tc>
        <w:tc>
          <w:tcPr>
            <w:tcW w:w="5286" w:type="dxa"/>
            <w:tcBorders>
              <w:top w:val="nil"/>
              <w:left w:val="nil"/>
              <w:bottom w:val="single" w:sz="4" w:space="0" w:color="auto"/>
              <w:right w:val="single" w:sz="4" w:space="0" w:color="auto"/>
            </w:tcBorders>
            <w:shd w:val="clear" w:color="auto" w:fill="auto"/>
            <w:noWrap/>
            <w:vAlign w:val="bottom"/>
            <w:hideMark/>
          </w:tcPr>
          <w:p w:rsidR="00D359E2" w:rsidRPr="007B0A4C" w:rsidRDefault="00D359E2" w:rsidP="00D359E2">
            <w:pPr>
              <w:rPr>
                <w:ins w:id="71" w:author="fmolina" w:date="2016-11-08T16:12:00Z"/>
                <w:rFonts w:eastAsia="Times New Roman" w:cs="Arial"/>
                <w:b/>
                <w:bCs/>
                <w:color w:val="000000"/>
                <w:sz w:val="20"/>
                <w:lang w:eastAsia="es-ES"/>
              </w:rPr>
            </w:pPr>
            <w:ins w:id="72" w:author="fmolina" w:date="2016-11-08T16:12:00Z">
              <w:r w:rsidRPr="007B0A4C">
                <w:rPr>
                  <w:rFonts w:eastAsia="Times New Roman" w:cs="Arial"/>
                  <w:b/>
                  <w:bCs/>
                  <w:color w:val="000000"/>
                  <w:sz w:val="20"/>
                  <w:lang w:eastAsia="es-ES"/>
                </w:rPr>
                <w:t>LEC COLOMBIA SIEMBRA</w:t>
              </w:r>
            </w:ins>
          </w:p>
        </w:tc>
        <w:tc>
          <w:tcPr>
            <w:tcW w:w="2646" w:type="dxa"/>
            <w:tcBorders>
              <w:top w:val="nil"/>
              <w:left w:val="nil"/>
              <w:bottom w:val="single" w:sz="4" w:space="0" w:color="auto"/>
              <w:right w:val="single" w:sz="8" w:space="0" w:color="auto"/>
            </w:tcBorders>
            <w:shd w:val="clear" w:color="auto" w:fill="auto"/>
            <w:noWrap/>
            <w:vAlign w:val="bottom"/>
            <w:hideMark/>
          </w:tcPr>
          <w:p w:rsidR="00D359E2" w:rsidRPr="00D359E2" w:rsidRDefault="00D359E2" w:rsidP="00D359E2">
            <w:pPr>
              <w:rPr>
                <w:ins w:id="73" w:author="fmolina" w:date="2016-11-08T16:12:00Z"/>
                <w:rFonts w:eastAsia="Times New Roman" w:cs="Arial"/>
                <w:b/>
                <w:bCs/>
                <w:color w:val="000000"/>
                <w:sz w:val="20"/>
                <w:lang w:eastAsia="es-ES"/>
                <w:rPrChange w:id="74" w:author="fmolina" w:date="2016-11-08T16:15:00Z">
                  <w:rPr>
                    <w:ins w:id="75" w:author="fmolina" w:date="2016-11-08T16:12:00Z"/>
                    <w:rFonts w:eastAsia="Times New Roman" w:cs="Arial"/>
                    <w:b/>
                    <w:bCs/>
                    <w:color w:val="000000"/>
                    <w:sz w:val="20"/>
                    <w:highlight w:val="yellow"/>
                    <w:lang w:eastAsia="es-ES"/>
                  </w:rPr>
                </w:rPrChange>
              </w:rPr>
            </w:pPr>
            <w:ins w:id="76" w:author="fmolina" w:date="2016-11-08T16:12:00Z">
              <w:r w:rsidRPr="00D359E2">
                <w:rPr>
                  <w:rFonts w:eastAsia="Times New Roman" w:cs="Arial"/>
                  <w:b/>
                  <w:bCs/>
                  <w:color w:val="000000"/>
                  <w:sz w:val="20"/>
                  <w:lang w:eastAsia="es-ES"/>
                  <w:rPrChange w:id="77" w:author="fmolina" w:date="2016-11-08T16:15:00Z">
                    <w:rPr>
                      <w:rFonts w:eastAsia="Times New Roman" w:cs="Arial"/>
                      <w:b/>
                      <w:bCs/>
                      <w:color w:val="000000"/>
                      <w:sz w:val="20"/>
                      <w:highlight w:val="yellow"/>
                      <w:lang w:eastAsia="es-ES"/>
                    </w:rPr>
                  </w:rPrChange>
                </w:rPr>
                <w:t xml:space="preserve"> $        34.977.343.501,00 </w:t>
              </w:r>
            </w:ins>
          </w:p>
        </w:tc>
      </w:tr>
      <w:tr w:rsidR="00D359E2" w:rsidRPr="007B0A4C" w:rsidTr="00D359E2">
        <w:trPr>
          <w:trHeight w:val="300"/>
          <w:ins w:id="78"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tcPr>
          <w:p w:rsidR="00D359E2" w:rsidRPr="007B0A4C" w:rsidRDefault="00D359E2" w:rsidP="00D359E2">
            <w:pPr>
              <w:jc w:val="center"/>
              <w:rPr>
                <w:ins w:id="79" w:author="fmolina" w:date="2016-11-08T16:12:00Z"/>
                <w:rFonts w:eastAsia="Times New Roman" w:cs="Arial"/>
                <w:b/>
                <w:bCs/>
                <w:color w:val="000000"/>
                <w:sz w:val="20"/>
                <w:lang w:eastAsia="es-ES"/>
              </w:rPr>
            </w:pPr>
          </w:p>
        </w:tc>
        <w:tc>
          <w:tcPr>
            <w:tcW w:w="5286" w:type="dxa"/>
            <w:tcBorders>
              <w:top w:val="nil"/>
              <w:left w:val="nil"/>
              <w:bottom w:val="single" w:sz="4" w:space="0" w:color="auto"/>
              <w:right w:val="single" w:sz="4" w:space="0" w:color="auto"/>
            </w:tcBorders>
            <w:shd w:val="clear" w:color="auto" w:fill="auto"/>
            <w:noWrap/>
            <w:vAlign w:val="bottom"/>
          </w:tcPr>
          <w:p w:rsidR="00D359E2" w:rsidRPr="007B0A4C" w:rsidRDefault="00D359E2" w:rsidP="00D359E2">
            <w:pPr>
              <w:rPr>
                <w:ins w:id="80" w:author="fmolina" w:date="2016-11-08T16:12:00Z"/>
                <w:rFonts w:eastAsia="Times New Roman" w:cs="Arial"/>
                <w:color w:val="000000"/>
                <w:sz w:val="20"/>
                <w:lang w:eastAsia="es-ES"/>
              </w:rPr>
            </w:pPr>
            <w:ins w:id="81" w:author="fmolina" w:date="2016-11-08T16:12:00Z">
              <w:r w:rsidRPr="00C43030">
                <w:rPr>
                  <w:rFonts w:eastAsia="Times New Roman" w:cs="Arial"/>
                  <w:color w:val="000000"/>
                  <w:sz w:val="20"/>
                  <w:lang w:eastAsia="es-ES"/>
                </w:rPr>
                <w:t xml:space="preserve">LEC COLOMBIA SIEMBRA </w:t>
              </w:r>
              <w:r w:rsidRPr="007B0A4C">
                <w:rPr>
                  <w:rFonts w:eastAsia="Times New Roman" w:cs="Arial"/>
                  <w:color w:val="000000"/>
                  <w:sz w:val="20"/>
                  <w:lang w:eastAsia="es-ES"/>
                </w:rPr>
                <w:t>GENERAL</w:t>
              </w:r>
            </w:ins>
          </w:p>
        </w:tc>
        <w:tc>
          <w:tcPr>
            <w:tcW w:w="2646" w:type="dxa"/>
            <w:tcBorders>
              <w:top w:val="nil"/>
              <w:left w:val="nil"/>
              <w:bottom w:val="single" w:sz="4" w:space="0" w:color="auto"/>
              <w:right w:val="single" w:sz="8" w:space="0" w:color="auto"/>
            </w:tcBorders>
            <w:shd w:val="clear" w:color="auto" w:fill="auto"/>
            <w:noWrap/>
            <w:vAlign w:val="bottom"/>
          </w:tcPr>
          <w:p w:rsidR="00D359E2" w:rsidRPr="00D359E2" w:rsidRDefault="00D359E2" w:rsidP="00D359E2">
            <w:pPr>
              <w:rPr>
                <w:ins w:id="82" w:author="fmolina" w:date="2016-11-08T16:12:00Z"/>
                <w:rFonts w:eastAsia="Times New Roman" w:cs="Arial"/>
                <w:color w:val="000000"/>
                <w:sz w:val="20"/>
                <w:lang w:eastAsia="es-ES"/>
                <w:rPrChange w:id="83" w:author="fmolina" w:date="2016-11-08T16:15:00Z">
                  <w:rPr>
                    <w:ins w:id="84" w:author="fmolina" w:date="2016-11-08T16:12:00Z"/>
                    <w:rFonts w:eastAsia="Times New Roman" w:cs="Arial"/>
                    <w:color w:val="000000"/>
                    <w:sz w:val="20"/>
                    <w:highlight w:val="yellow"/>
                    <w:lang w:eastAsia="es-ES"/>
                  </w:rPr>
                </w:rPrChange>
              </w:rPr>
            </w:pPr>
            <w:ins w:id="85" w:author="fmolina" w:date="2016-11-08T16:12:00Z">
              <w:r w:rsidRPr="00D359E2">
                <w:rPr>
                  <w:rFonts w:eastAsia="Times New Roman" w:cs="Arial"/>
                  <w:color w:val="000000"/>
                  <w:sz w:val="20"/>
                  <w:lang w:eastAsia="es-ES"/>
                  <w:rPrChange w:id="86" w:author="fmolina" w:date="2016-11-08T16:15:00Z">
                    <w:rPr>
                      <w:rFonts w:eastAsia="Times New Roman" w:cs="Arial"/>
                      <w:color w:val="000000"/>
                      <w:sz w:val="20"/>
                      <w:highlight w:val="yellow"/>
                      <w:lang w:eastAsia="es-ES"/>
                    </w:rPr>
                  </w:rPrChange>
                </w:rPr>
                <w:t xml:space="preserve"> $        15.000.000.000,00 </w:t>
              </w:r>
            </w:ins>
          </w:p>
        </w:tc>
      </w:tr>
      <w:tr w:rsidR="00D359E2" w:rsidRPr="007B0A4C" w:rsidTr="00D359E2">
        <w:trPr>
          <w:trHeight w:val="300"/>
          <w:ins w:id="87"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tcPr>
          <w:p w:rsidR="00D359E2" w:rsidRPr="007B0A4C" w:rsidRDefault="00D359E2" w:rsidP="00D359E2">
            <w:pPr>
              <w:jc w:val="center"/>
              <w:rPr>
                <w:ins w:id="88" w:author="fmolina" w:date="2016-11-08T16:12:00Z"/>
                <w:rFonts w:eastAsia="Times New Roman" w:cs="Arial"/>
                <w:b/>
                <w:bCs/>
                <w:color w:val="000000"/>
                <w:sz w:val="20"/>
                <w:lang w:eastAsia="es-ES"/>
              </w:rPr>
            </w:pPr>
          </w:p>
        </w:tc>
        <w:tc>
          <w:tcPr>
            <w:tcW w:w="5286" w:type="dxa"/>
            <w:tcBorders>
              <w:top w:val="nil"/>
              <w:left w:val="nil"/>
              <w:bottom w:val="single" w:sz="4" w:space="0" w:color="auto"/>
              <w:right w:val="single" w:sz="4" w:space="0" w:color="auto"/>
            </w:tcBorders>
            <w:shd w:val="clear" w:color="auto" w:fill="auto"/>
            <w:noWrap/>
            <w:vAlign w:val="bottom"/>
          </w:tcPr>
          <w:p w:rsidR="00D359E2" w:rsidRPr="007B0A4C" w:rsidRDefault="00D359E2" w:rsidP="00D359E2">
            <w:pPr>
              <w:rPr>
                <w:ins w:id="89" w:author="fmolina" w:date="2016-11-08T16:12:00Z"/>
                <w:rFonts w:eastAsia="Times New Roman" w:cs="Arial"/>
                <w:color w:val="000000"/>
                <w:sz w:val="20"/>
                <w:lang w:eastAsia="es-ES"/>
              </w:rPr>
            </w:pPr>
            <w:ins w:id="90" w:author="fmolina" w:date="2016-11-08T16:12:00Z">
              <w:r w:rsidRPr="007B0A4C">
                <w:rPr>
                  <w:rFonts w:eastAsia="Times New Roman" w:cs="Arial"/>
                  <w:color w:val="000000"/>
                  <w:sz w:val="20"/>
                  <w:lang w:eastAsia="es-ES"/>
                </w:rPr>
                <w:t>RETENCIÓN DE VIENTRES</w:t>
              </w:r>
            </w:ins>
          </w:p>
        </w:tc>
        <w:tc>
          <w:tcPr>
            <w:tcW w:w="2646" w:type="dxa"/>
            <w:tcBorders>
              <w:top w:val="nil"/>
              <w:left w:val="nil"/>
              <w:bottom w:val="single" w:sz="4" w:space="0" w:color="auto"/>
              <w:right w:val="single" w:sz="8" w:space="0" w:color="auto"/>
            </w:tcBorders>
            <w:shd w:val="clear" w:color="auto" w:fill="auto"/>
            <w:noWrap/>
            <w:vAlign w:val="bottom"/>
          </w:tcPr>
          <w:p w:rsidR="00D359E2" w:rsidRPr="00D359E2" w:rsidRDefault="00D359E2" w:rsidP="00D359E2">
            <w:pPr>
              <w:rPr>
                <w:ins w:id="91" w:author="fmolina" w:date="2016-11-08T16:12:00Z"/>
                <w:rFonts w:eastAsia="Times New Roman" w:cs="Arial"/>
                <w:color w:val="000000"/>
                <w:sz w:val="20"/>
                <w:lang w:eastAsia="es-ES"/>
              </w:rPr>
            </w:pPr>
            <w:ins w:id="92" w:author="fmolina" w:date="2016-11-08T16:12:00Z">
              <w:r w:rsidRPr="00D359E2">
                <w:rPr>
                  <w:rFonts w:eastAsia="Times New Roman" w:cs="Arial"/>
                  <w:color w:val="000000"/>
                  <w:sz w:val="20"/>
                  <w:lang w:eastAsia="es-ES"/>
                </w:rPr>
                <w:t xml:space="preserve"> $        19.977.343.501,00 </w:t>
              </w:r>
            </w:ins>
          </w:p>
        </w:tc>
      </w:tr>
      <w:tr w:rsidR="00D359E2" w:rsidRPr="007B0A4C" w:rsidTr="00D359E2">
        <w:trPr>
          <w:trHeight w:val="300"/>
          <w:ins w:id="93"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D359E2" w:rsidRPr="007B0A4C" w:rsidRDefault="00D359E2" w:rsidP="00D359E2">
            <w:pPr>
              <w:jc w:val="center"/>
              <w:rPr>
                <w:ins w:id="94" w:author="fmolina" w:date="2016-11-08T16:12:00Z"/>
                <w:rFonts w:eastAsia="Times New Roman" w:cs="Arial"/>
                <w:b/>
                <w:bCs/>
                <w:color w:val="000000"/>
                <w:sz w:val="20"/>
                <w:lang w:eastAsia="es-ES"/>
              </w:rPr>
            </w:pPr>
            <w:ins w:id="95" w:author="fmolina" w:date="2016-11-08T16:12:00Z">
              <w:r w:rsidRPr="007B0A4C">
                <w:rPr>
                  <w:rFonts w:eastAsia="Times New Roman" w:cs="Arial"/>
                  <w:b/>
                  <w:bCs/>
                  <w:color w:val="000000"/>
                  <w:sz w:val="20"/>
                  <w:lang w:eastAsia="es-ES"/>
                </w:rPr>
                <w:t>1.2</w:t>
              </w:r>
            </w:ins>
          </w:p>
        </w:tc>
        <w:tc>
          <w:tcPr>
            <w:tcW w:w="5286" w:type="dxa"/>
            <w:tcBorders>
              <w:top w:val="nil"/>
              <w:left w:val="nil"/>
              <w:bottom w:val="single" w:sz="4" w:space="0" w:color="auto"/>
              <w:right w:val="single" w:sz="4" w:space="0" w:color="auto"/>
            </w:tcBorders>
            <w:shd w:val="clear" w:color="auto" w:fill="auto"/>
            <w:noWrap/>
            <w:vAlign w:val="bottom"/>
            <w:hideMark/>
          </w:tcPr>
          <w:p w:rsidR="00D359E2" w:rsidRPr="007B0A4C" w:rsidRDefault="00D359E2" w:rsidP="00D359E2">
            <w:pPr>
              <w:rPr>
                <w:ins w:id="96" w:author="fmolina" w:date="2016-11-08T16:12:00Z"/>
                <w:rFonts w:eastAsia="Times New Roman" w:cs="Arial"/>
                <w:b/>
                <w:bCs/>
                <w:color w:val="000000"/>
                <w:sz w:val="20"/>
                <w:lang w:eastAsia="es-ES"/>
              </w:rPr>
            </w:pPr>
            <w:ins w:id="97" w:author="fmolina" w:date="2016-11-08T16:12:00Z">
              <w:r w:rsidRPr="007B0A4C">
                <w:rPr>
                  <w:rFonts w:eastAsia="Times New Roman" w:cs="Arial"/>
                  <w:b/>
                  <w:bCs/>
                  <w:color w:val="000000"/>
                  <w:sz w:val="20"/>
                  <w:lang w:eastAsia="es-ES"/>
                </w:rPr>
                <w:t>LEC GENERAL</w:t>
              </w:r>
            </w:ins>
          </w:p>
        </w:tc>
        <w:tc>
          <w:tcPr>
            <w:tcW w:w="2646" w:type="dxa"/>
            <w:tcBorders>
              <w:top w:val="nil"/>
              <w:left w:val="nil"/>
              <w:bottom w:val="single" w:sz="4" w:space="0" w:color="auto"/>
              <w:right w:val="single" w:sz="8" w:space="0" w:color="auto"/>
            </w:tcBorders>
            <w:shd w:val="clear" w:color="auto" w:fill="auto"/>
            <w:noWrap/>
            <w:vAlign w:val="bottom"/>
            <w:hideMark/>
          </w:tcPr>
          <w:p w:rsidR="00D359E2" w:rsidRPr="00D359E2" w:rsidRDefault="00D359E2" w:rsidP="00D359E2">
            <w:pPr>
              <w:rPr>
                <w:ins w:id="98" w:author="fmolina" w:date="2016-11-08T16:12:00Z"/>
                <w:rFonts w:eastAsia="Times New Roman" w:cs="Arial"/>
                <w:b/>
                <w:bCs/>
                <w:color w:val="000000"/>
                <w:sz w:val="20"/>
                <w:lang w:eastAsia="es-ES"/>
              </w:rPr>
            </w:pPr>
            <w:ins w:id="99" w:author="fmolina" w:date="2016-11-08T16:12:00Z">
              <w:r w:rsidRPr="00D359E2">
                <w:rPr>
                  <w:rFonts w:eastAsia="Times New Roman" w:cs="Arial"/>
                  <w:b/>
                  <w:bCs/>
                  <w:color w:val="000000"/>
                  <w:sz w:val="20"/>
                  <w:lang w:eastAsia="es-ES"/>
                </w:rPr>
                <w:t xml:space="preserve"> $        23.022.656.499,00 </w:t>
              </w:r>
            </w:ins>
          </w:p>
        </w:tc>
      </w:tr>
      <w:tr w:rsidR="00D359E2" w:rsidRPr="007B0A4C" w:rsidTr="00D359E2">
        <w:trPr>
          <w:trHeight w:val="300"/>
          <w:ins w:id="100"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D359E2" w:rsidRPr="007B0A4C" w:rsidRDefault="00D359E2" w:rsidP="00D359E2">
            <w:pPr>
              <w:jc w:val="center"/>
              <w:rPr>
                <w:ins w:id="101" w:author="fmolina" w:date="2016-11-08T16:12:00Z"/>
                <w:rFonts w:eastAsia="Times New Roman" w:cs="Arial"/>
                <w:color w:val="000000"/>
                <w:sz w:val="20"/>
                <w:lang w:eastAsia="es-ES"/>
              </w:rPr>
            </w:pPr>
            <w:ins w:id="102" w:author="fmolina" w:date="2016-11-08T16:12:00Z">
              <w:r w:rsidRPr="007B0A4C">
                <w:rPr>
                  <w:rFonts w:eastAsia="Times New Roman" w:cs="Arial"/>
                  <w:color w:val="000000"/>
                  <w:sz w:val="20"/>
                  <w:lang w:eastAsia="es-ES"/>
                </w:rPr>
                <w:t> </w:t>
              </w:r>
            </w:ins>
          </w:p>
        </w:tc>
        <w:tc>
          <w:tcPr>
            <w:tcW w:w="5286" w:type="dxa"/>
            <w:tcBorders>
              <w:top w:val="nil"/>
              <w:left w:val="nil"/>
              <w:bottom w:val="single" w:sz="4" w:space="0" w:color="auto"/>
              <w:right w:val="single" w:sz="4" w:space="0" w:color="auto"/>
            </w:tcBorders>
            <w:shd w:val="clear" w:color="auto" w:fill="auto"/>
            <w:noWrap/>
            <w:vAlign w:val="bottom"/>
            <w:hideMark/>
          </w:tcPr>
          <w:p w:rsidR="00D359E2" w:rsidRPr="007B0A4C" w:rsidRDefault="00D359E2" w:rsidP="00D359E2">
            <w:pPr>
              <w:rPr>
                <w:ins w:id="103" w:author="fmolina" w:date="2016-11-08T16:12:00Z"/>
                <w:rFonts w:eastAsia="Times New Roman" w:cs="Arial"/>
                <w:color w:val="000000"/>
                <w:sz w:val="20"/>
                <w:lang w:eastAsia="es-ES"/>
              </w:rPr>
            </w:pPr>
            <w:ins w:id="104" w:author="fmolina" w:date="2016-11-08T16:12:00Z">
              <w:r w:rsidRPr="007B0A4C">
                <w:rPr>
                  <w:rFonts w:eastAsia="Times New Roman" w:cs="Arial"/>
                  <w:color w:val="000000"/>
                  <w:sz w:val="20"/>
                  <w:lang w:eastAsia="es-ES"/>
                </w:rPr>
                <w:t>GENERAL</w:t>
              </w:r>
            </w:ins>
          </w:p>
        </w:tc>
        <w:tc>
          <w:tcPr>
            <w:tcW w:w="2646" w:type="dxa"/>
            <w:tcBorders>
              <w:top w:val="nil"/>
              <w:left w:val="nil"/>
              <w:bottom w:val="single" w:sz="4" w:space="0" w:color="auto"/>
              <w:right w:val="single" w:sz="8" w:space="0" w:color="auto"/>
            </w:tcBorders>
            <w:shd w:val="clear" w:color="auto" w:fill="auto"/>
            <w:noWrap/>
            <w:vAlign w:val="bottom"/>
            <w:hideMark/>
          </w:tcPr>
          <w:p w:rsidR="00D359E2" w:rsidRPr="00D359E2" w:rsidRDefault="00D359E2" w:rsidP="00D359E2">
            <w:pPr>
              <w:rPr>
                <w:ins w:id="105" w:author="fmolina" w:date="2016-11-08T16:12:00Z"/>
                <w:rFonts w:eastAsia="Times New Roman" w:cs="Arial"/>
                <w:color w:val="000000"/>
                <w:sz w:val="20"/>
                <w:lang w:eastAsia="es-ES"/>
              </w:rPr>
            </w:pPr>
            <w:ins w:id="106" w:author="fmolina" w:date="2016-11-08T16:12:00Z">
              <w:r w:rsidRPr="00D359E2">
                <w:rPr>
                  <w:rFonts w:eastAsia="Times New Roman" w:cs="Arial"/>
                  <w:color w:val="000000"/>
                  <w:sz w:val="20"/>
                  <w:lang w:eastAsia="es-ES"/>
                </w:rPr>
                <w:t xml:space="preserve"> </w:t>
              </w:r>
              <w:r w:rsidRPr="00D359E2">
                <w:rPr>
                  <w:rFonts w:eastAsia="Times New Roman" w:cs="Arial"/>
                  <w:color w:val="000000"/>
                  <w:sz w:val="20"/>
                  <w:lang w:eastAsia="es-ES"/>
                  <w:rPrChange w:id="107" w:author="fmolina" w:date="2016-11-08T16:15:00Z">
                    <w:rPr>
                      <w:rFonts w:eastAsia="Times New Roman" w:cs="Arial"/>
                      <w:color w:val="000000"/>
                      <w:sz w:val="20"/>
                      <w:highlight w:val="yellow"/>
                      <w:lang w:eastAsia="es-ES"/>
                    </w:rPr>
                  </w:rPrChange>
                </w:rPr>
                <w:t>$        20.022.656.499,00</w:t>
              </w:r>
              <w:r w:rsidRPr="00D359E2">
                <w:rPr>
                  <w:rFonts w:eastAsia="Times New Roman" w:cs="Arial"/>
                  <w:color w:val="000000"/>
                  <w:sz w:val="20"/>
                  <w:lang w:eastAsia="es-ES"/>
                </w:rPr>
                <w:t xml:space="preserve"> </w:t>
              </w:r>
            </w:ins>
          </w:p>
        </w:tc>
      </w:tr>
      <w:tr w:rsidR="00D359E2" w:rsidRPr="007B0A4C" w:rsidTr="00D359E2">
        <w:trPr>
          <w:trHeight w:val="315"/>
          <w:ins w:id="108"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D359E2" w:rsidRPr="007B0A4C" w:rsidRDefault="00D359E2" w:rsidP="00D359E2">
            <w:pPr>
              <w:jc w:val="center"/>
              <w:rPr>
                <w:ins w:id="109" w:author="fmolina" w:date="2016-11-08T16:12:00Z"/>
                <w:rFonts w:eastAsia="Times New Roman" w:cs="Arial"/>
                <w:color w:val="000000"/>
                <w:sz w:val="20"/>
                <w:lang w:eastAsia="es-ES"/>
              </w:rPr>
            </w:pPr>
            <w:ins w:id="110" w:author="fmolina" w:date="2016-11-08T16:12:00Z">
              <w:r w:rsidRPr="007B0A4C">
                <w:rPr>
                  <w:rFonts w:eastAsia="Times New Roman" w:cs="Arial"/>
                  <w:color w:val="000000"/>
                  <w:sz w:val="20"/>
                  <w:lang w:eastAsia="es-ES"/>
                </w:rPr>
                <w:t> </w:t>
              </w:r>
            </w:ins>
          </w:p>
        </w:tc>
        <w:tc>
          <w:tcPr>
            <w:tcW w:w="5286" w:type="dxa"/>
            <w:tcBorders>
              <w:top w:val="nil"/>
              <w:left w:val="nil"/>
              <w:bottom w:val="single" w:sz="4" w:space="0" w:color="auto"/>
              <w:right w:val="single" w:sz="4" w:space="0" w:color="auto"/>
            </w:tcBorders>
            <w:shd w:val="clear" w:color="auto" w:fill="auto"/>
            <w:noWrap/>
            <w:vAlign w:val="bottom"/>
            <w:hideMark/>
          </w:tcPr>
          <w:p w:rsidR="00D359E2" w:rsidRPr="007B0A4C" w:rsidRDefault="00D359E2" w:rsidP="00D359E2">
            <w:pPr>
              <w:rPr>
                <w:ins w:id="111" w:author="fmolina" w:date="2016-11-08T16:12:00Z"/>
                <w:rFonts w:eastAsia="Times New Roman" w:cs="Arial"/>
                <w:color w:val="000000"/>
                <w:sz w:val="20"/>
                <w:lang w:eastAsia="es-ES"/>
              </w:rPr>
            </w:pPr>
            <w:ins w:id="112" w:author="fmolina" w:date="2016-11-08T16:12:00Z">
              <w:r w:rsidRPr="007B0A4C">
                <w:rPr>
                  <w:rFonts w:eastAsia="Times New Roman" w:cs="Arial"/>
                  <w:color w:val="000000"/>
                  <w:sz w:val="20"/>
                  <w:lang w:eastAsia="es-ES"/>
                </w:rPr>
                <w:t>RENOVACIÓN CAFÉ POR ZOCA</w:t>
              </w:r>
            </w:ins>
          </w:p>
        </w:tc>
        <w:tc>
          <w:tcPr>
            <w:tcW w:w="2646" w:type="dxa"/>
            <w:tcBorders>
              <w:top w:val="nil"/>
              <w:left w:val="nil"/>
              <w:bottom w:val="single" w:sz="4" w:space="0" w:color="auto"/>
              <w:right w:val="single" w:sz="8" w:space="0" w:color="auto"/>
            </w:tcBorders>
            <w:shd w:val="clear" w:color="auto" w:fill="auto"/>
            <w:noWrap/>
            <w:vAlign w:val="bottom"/>
            <w:hideMark/>
          </w:tcPr>
          <w:p w:rsidR="00D359E2" w:rsidRPr="00D359E2" w:rsidRDefault="00D359E2" w:rsidP="00D359E2">
            <w:pPr>
              <w:rPr>
                <w:ins w:id="113" w:author="fmolina" w:date="2016-11-08T16:12:00Z"/>
                <w:rFonts w:eastAsia="Times New Roman" w:cs="Arial"/>
                <w:color w:val="000000"/>
                <w:sz w:val="20"/>
                <w:lang w:eastAsia="es-ES"/>
              </w:rPr>
            </w:pPr>
            <w:ins w:id="114" w:author="fmolina" w:date="2016-11-08T16:12:00Z">
              <w:r w:rsidRPr="00D359E2">
                <w:rPr>
                  <w:rFonts w:eastAsia="Times New Roman" w:cs="Arial"/>
                  <w:color w:val="000000"/>
                  <w:sz w:val="20"/>
                  <w:lang w:eastAsia="es-ES"/>
                </w:rPr>
                <w:t xml:space="preserve"> $        3.000.000.000,00 </w:t>
              </w:r>
            </w:ins>
          </w:p>
        </w:tc>
      </w:tr>
      <w:tr w:rsidR="00D359E2" w:rsidRPr="007B0A4C" w:rsidTr="00D359E2">
        <w:trPr>
          <w:trHeight w:val="315"/>
          <w:ins w:id="115" w:author="fmolina" w:date="2016-11-08T16:12:00Z"/>
        </w:trPr>
        <w:tc>
          <w:tcPr>
            <w:tcW w:w="5708"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D359E2" w:rsidRPr="007B0A4C" w:rsidRDefault="00D359E2" w:rsidP="00D359E2">
            <w:pPr>
              <w:jc w:val="center"/>
              <w:rPr>
                <w:ins w:id="116" w:author="fmolina" w:date="2016-11-08T16:12:00Z"/>
                <w:rFonts w:eastAsia="Times New Roman" w:cs="Arial"/>
                <w:b/>
                <w:bCs/>
                <w:color w:val="000000"/>
                <w:sz w:val="20"/>
                <w:lang w:eastAsia="es-ES"/>
              </w:rPr>
            </w:pPr>
            <w:ins w:id="117" w:author="fmolina" w:date="2016-11-08T16:12:00Z">
              <w:r w:rsidRPr="007B0A4C">
                <w:rPr>
                  <w:rFonts w:eastAsia="Times New Roman" w:cs="Arial"/>
                  <w:b/>
                  <w:bCs/>
                  <w:color w:val="000000"/>
                  <w:sz w:val="20"/>
                  <w:lang w:eastAsia="es-ES"/>
                </w:rPr>
                <w:t>TOTAL LEC</w:t>
              </w:r>
            </w:ins>
          </w:p>
        </w:tc>
        <w:tc>
          <w:tcPr>
            <w:tcW w:w="2646" w:type="dxa"/>
            <w:tcBorders>
              <w:top w:val="single" w:sz="8" w:space="0" w:color="auto"/>
              <w:left w:val="nil"/>
              <w:bottom w:val="single" w:sz="8" w:space="0" w:color="auto"/>
              <w:right w:val="single" w:sz="8" w:space="0" w:color="auto"/>
            </w:tcBorders>
            <w:shd w:val="clear" w:color="auto" w:fill="auto"/>
            <w:noWrap/>
            <w:vAlign w:val="bottom"/>
            <w:hideMark/>
          </w:tcPr>
          <w:p w:rsidR="00D359E2" w:rsidRPr="007B0A4C" w:rsidRDefault="00D359E2" w:rsidP="00D359E2">
            <w:pPr>
              <w:rPr>
                <w:ins w:id="118" w:author="fmolina" w:date="2016-11-08T16:12:00Z"/>
                <w:rFonts w:eastAsia="Times New Roman" w:cs="Arial"/>
                <w:b/>
                <w:bCs/>
                <w:color w:val="000000"/>
                <w:sz w:val="20"/>
                <w:lang w:eastAsia="es-ES"/>
              </w:rPr>
            </w:pPr>
            <w:ins w:id="119" w:author="fmolina" w:date="2016-11-08T16:12:00Z">
              <w:r w:rsidRPr="007B0A4C">
                <w:rPr>
                  <w:rFonts w:eastAsia="Times New Roman" w:cs="Arial"/>
                  <w:b/>
                  <w:bCs/>
                  <w:color w:val="000000"/>
                  <w:sz w:val="20"/>
                  <w:lang w:eastAsia="es-ES"/>
                </w:rPr>
                <w:t xml:space="preserve"> $        </w:t>
              </w:r>
              <w:r>
                <w:rPr>
                  <w:rFonts w:eastAsia="Times New Roman" w:cs="Arial"/>
                  <w:b/>
                  <w:bCs/>
                  <w:color w:val="000000"/>
                  <w:sz w:val="20"/>
                  <w:lang w:eastAsia="es-ES"/>
                </w:rPr>
                <w:t>58</w:t>
              </w:r>
              <w:r w:rsidRPr="007B0A4C">
                <w:rPr>
                  <w:rFonts w:eastAsia="Times New Roman" w:cs="Arial"/>
                  <w:b/>
                  <w:bCs/>
                  <w:color w:val="000000"/>
                  <w:sz w:val="20"/>
                  <w:lang w:eastAsia="es-ES"/>
                </w:rPr>
                <w:t xml:space="preserve">.000.000.000,00 </w:t>
              </w:r>
            </w:ins>
          </w:p>
        </w:tc>
      </w:tr>
      <w:tr w:rsidR="00D359E2" w:rsidRPr="007B0A4C" w:rsidTr="00D359E2">
        <w:trPr>
          <w:trHeight w:val="300"/>
          <w:ins w:id="120" w:author="fmolina" w:date="2016-11-08T16:12:00Z"/>
        </w:trPr>
        <w:tc>
          <w:tcPr>
            <w:tcW w:w="422" w:type="dxa"/>
            <w:tcBorders>
              <w:top w:val="nil"/>
              <w:left w:val="single" w:sz="8" w:space="0" w:color="auto"/>
              <w:bottom w:val="single" w:sz="4" w:space="0" w:color="auto"/>
              <w:right w:val="single" w:sz="4" w:space="0" w:color="auto"/>
            </w:tcBorders>
            <w:shd w:val="clear" w:color="auto" w:fill="D9D9D9"/>
            <w:noWrap/>
            <w:vAlign w:val="bottom"/>
            <w:hideMark/>
          </w:tcPr>
          <w:p w:rsidR="00D359E2" w:rsidRPr="007B0A4C" w:rsidRDefault="00D359E2" w:rsidP="00D359E2">
            <w:pPr>
              <w:jc w:val="center"/>
              <w:rPr>
                <w:ins w:id="121" w:author="fmolina" w:date="2016-11-08T16:12:00Z"/>
                <w:rFonts w:eastAsia="Times New Roman" w:cs="Arial"/>
                <w:b/>
                <w:bCs/>
                <w:color w:val="000000"/>
                <w:sz w:val="20"/>
                <w:lang w:eastAsia="es-ES"/>
              </w:rPr>
            </w:pPr>
            <w:ins w:id="122" w:author="fmolina" w:date="2016-11-08T16:12:00Z">
              <w:r w:rsidRPr="007B0A4C">
                <w:rPr>
                  <w:rFonts w:eastAsia="Times New Roman" w:cs="Arial"/>
                  <w:b/>
                  <w:bCs/>
                  <w:color w:val="000000"/>
                  <w:sz w:val="20"/>
                  <w:lang w:eastAsia="es-ES"/>
                </w:rPr>
                <w:t>2</w:t>
              </w:r>
            </w:ins>
          </w:p>
        </w:tc>
        <w:tc>
          <w:tcPr>
            <w:tcW w:w="7932" w:type="dxa"/>
            <w:gridSpan w:val="2"/>
            <w:tcBorders>
              <w:top w:val="nil"/>
              <w:left w:val="nil"/>
              <w:bottom w:val="single" w:sz="4" w:space="0" w:color="auto"/>
              <w:right w:val="single" w:sz="8" w:space="0" w:color="auto"/>
            </w:tcBorders>
            <w:shd w:val="clear" w:color="auto" w:fill="D9D9D9"/>
            <w:noWrap/>
            <w:vAlign w:val="center"/>
            <w:hideMark/>
          </w:tcPr>
          <w:p w:rsidR="00D359E2" w:rsidRPr="007B0A4C" w:rsidRDefault="00D359E2" w:rsidP="00D359E2">
            <w:pPr>
              <w:jc w:val="center"/>
              <w:rPr>
                <w:ins w:id="123" w:author="fmolina" w:date="2016-11-08T16:12:00Z"/>
                <w:rFonts w:eastAsia="Times New Roman" w:cs="Arial"/>
                <w:b/>
                <w:bCs/>
                <w:color w:val="000000"/>
                <w:sz w:val="20"/>
                <w:lang w:eastAsia="es-ES"/>
              </w:rPr>
            </w:pPr>
            <w:ins w:id="124" w:author="fmolina" w:date="2016-11-08T16:12:00Z">
              <w:r w:rsidRPr="007B0A4C">
                <w:rPr>
                  <w:rFonts w:eastAsia="Times New Roman" w:cs="Arial"/>
                  <w:b/>
                  <w:bCs/>
                  <w:color w:val="000000"/>
                  <w:sz w:val="20"/>
                  <w:lang w:eastAsia="es-ES"/>
                </w:rPr>
                <w:t>INCENTIVO A LA CAPITALIZACIÓN RURAL</w:t>
              </w:r>
            </w:ins>
          </w:p>
        </w:tc>
      </w:tr>
      <w:tr w:rsidR="00D359E2" w:rsidRPr="007B0A4C" w:rsidTr="00D359E2">
        <w:trPr>
          <w:trHeight w:val="300"/>
          <w:ins w:id="125"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D359E2" w:rsidRPr="007B0A4C" w:rsidRDefault="00D359E2" w:rsidP="00D359E2">
            <w:pPr>
              <w:jc w:val="center"/>
              <w:rPr>
                <w:ins w:id="126" w:author="fmolina" w:date="2016-11-08T16:12:00Z"/>
                <w:rFonts w:eastAsia="Times New Roman" w:cs="Arial"/>
                <w:color w:val="000000"/>
                <w:sz w:val="20"/>
                <w:lang w:eastAsia="es-ES"/>
              </w:rPr>
            </w:pPr>
            <w:ins w:id="127" w:author="fmolina" w:date="2016-11-08T16:12:00Z">
              <w:r w:rsidRPr="007B0A4C">
                <w:rPr>
                  <w:rFonts w:eastAsia="Times New Roman" w:cs="Arial"/>
                  <w:color w:val="000000"/>
                  <w:sz w:val="20"/>
                  <w:lang w:eastAsia="es-ES"/>
                </w:rPr>
                <w:t>2,1</w:t>
              </w:r>
            </w:ins>
          </w:p>
        </w:tc>
        <w:tc>
          <w:tcPr>
            <w:tcW w:w="5286" w:type="dxa"/>
            <w:tcBorders>
              <w:top w:val="nil"/>
              <w:left w:val="nil"/>
              <w:bottom w:val="single" w:sz="4" w:space="0" w:color="auto"/>
              <w:right w:val="single" w:sz="4" w:space="0" w:color="auto"/>
            </w:tcBorders>
            <w:shd w:val="clear" w:color="auto" w:fill="auto"/>
            <w:noWrap/>
            <w:vAlign w:val="bottom"/>
            <w:hideMark/>
          </w:tcPr>
          <w:p w:rsidR="00D359E2" w:rsidRPr="007B0A4C" w:rsidRDefault="00D359E2" w:rsidP="00D359E2">
            <w:pPr>
              <w:rPr>
                <w:ins w:id="128" w:author="fmolina" w:date="2016-11-08T16:12:00Z"/>
                <w:rFonts w:eastAsia="Times New Roman" w:cs="Arial"/>
                <w:color w:val="000000"/>
                <w:sz w:val="20"/>
                <w:lang w:eastAsia="es-ES"/>
              </w:rPr>
            </w:pPr>
            <w:ins w:id="129" w:author="fmolina" w:date="2016-11-08T16:12:00Z">
              <w:r w:rsidRPr="007B0A4C">
                <w:rPr>
                  <w:rFonts w:eastAsia="Times New Roman" w:cs="Arial"/>
                  <w:color w:val="000000"/>
                  <w:sz w:val="20"/>
                  <w:lang w:eastAsia="es-ES"/>
                </w:rPr>
                <w:t>ICR COLOMBIA SIEMBRA</w:t>
              </w:r>
            </w:ins>
          </w:p>
        </w:tc>
        <w:tc>
          <w:tcPr>
            <w:tcW w:w="2646" w:type="dxa"/>
            <w:tcBorders>
              <w:top w:val="nil"/>
              <w:left w:val="nil"/>
              <w:bottom w:val="single" w:sz="4" w:space="0" w:color="auto"/>
              <w:right w:val="single" w:sz="8" w:space="0" w:color="auto"/>
            </w:tcBorders>
            <w:shd w:val="clear" w:color="auto" w:fill="auto"/>
            <w:noWrap/>
            <w:vAlign w:val="bottom"/>
            <w:hideMark/>
          </w:tcPr>
          <w:p w:rsidR="00D359E2" w:rsidRPr="00706581" w:rsidRDefault="00D359E2" w:rsidP="00D359E2">
            <w:pPr>
              <w:rPr>
                <w:ins w:id="130" w:author="fmolina" w:date="2016-11-08T16:12:00Z"/>
                <w:rFonts w:eastAsia="Times New Roman" w:cs="Arial"/>
                <w:color w:val="000000"/>
                <w:sz w:val="20"/>
                <w:lang w:eastAsia="es-ES"/>
              </w:rPr>
            </w:pPr>
            <w:ins w:id="131" w:author="fmolina" w:date="2016-11-08T16:12:00Z">
              <w:r w:rsidRPr="00706581">
                <w:rPr>
                  <w:rFonts w:eastAsia="Times New Roman" w:cs="Arial"/>
                  <w:color w:val="000000"/>
                  <w:sz w:val="20"/>
                  <w:lang w:eastAsia="es-ES"/>
                </w:rPr>
                <w:t xml:space="preserve"> </w:t>
              </w:r>
              <w:r>
                <w:rPr>
                  <w:rFonts w:eastAsia="Times New Roman" w:cs="Arial"/>
                  <w:color w:val="000000"/>
                  <w:sz w:val="20"/>
                  <w:lang w:eastAsia="es-ES"/>
                </w:rPr>
                <w:t xml:space="preserve">$        </w:t>
              </w:r>
            </w:ins>
            <w:ins w:id="132" w:author="fmolina" w:date="2016-11-08T16:15:00Z">
              <w:r>
                <w:rPr>
                  <w:rFonts w:eastAsia="Times New Roman" w:cs="Arial"/>
                  <w:color w:val="000000"/>
                  <w:sz w:val="20"/>
                  <w:lang w:eastAsia="es-ES"/>
                </w:rPr>
                <w:t>112.906.206.313</w:t>
              </w:r>
            </w:ins>
            <w:ins w:id="133" w:author="fmolina" w:date="2016-11-08T16:12:00Z">
              <w:r w:rsidRPr="00706581">
                <w:rPr>
                  <w:rFonts w:eastAsia="Times New Roman" w:cs="Arial"/>
                  <w:color w:val="000000"/>
                  <w:sz w:val="20"/>
                  <w:lang w:eastAsia="es-ES"/>
                </w:rPr>
                <w:t xml:space="preserve">,00 </w:t>
              </w:r>
            </w:ins>
          </w:p>
        </w:tc>
      </w:tr>
      <w:tr w:rsidR="00D359E2" w:rsidRPr="007B0A4C" w:rsidTr="00D359E2">
        <w:trPr>
          <w:trHeight w:val="315"/>
          <w:ins w:id="134"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D359E2" w:rsidRPr="007B0A4C" w:rsidRDefault="00D359E2" w:rsidP="00D359E2">
            <w:pPr>
              <w:jc w:val="center"/>
              <w:rPr>
                <w:ins w:id="135" w:author="fmolina" w:date="2016-11-08T16:12:00Z"/>
                <w:rFonts w:eastAsia="Times New Roman" w:cs="Arial"/>
                <w:color w:val="000000"/>
                <w:sz w:val="20"/>
                <w:lang w:eastAsia="es-ES"/>
              </w:rPr>
            </w:pPr>
            <w:ins w:id="136" w:author="fmolina" w:date="2016-11-08T16:12:00Z">
              <w:r w:rsidRPr="007B0A4C">
                <w:rPr>
                  <w:rFonts w:eastAsia="Times New Roman" w:cs="Arial"/>
                  <w:color w:val="000000"/>
                  <w:sz w:val="20"/>
                  <w:lang w:eastAsia="es-ES"/>
                </w:rPr>
                <w:t>2,2</w:t>
              </w:r>
            </w:ins>
          </w:p>
        </w:tc>
        <w:tc>
          <w:tcPr>
            <w:tcW w:w="5286" w:type="dxa"/>
            <w:tcBorders>
              <w:top w:val="nil"/>
              <w:left w:val="nil"/>
              <w:bottom w:val="single" w:sz="4" w:space="0" w:color="auto"/>
              <w:right w:val="single" w:sz="4" w:space="0" w:color="auto"/>
            </w:tcBorders>
            <w:shd w:val="clear" w:color="auto" w:fill="auto"/>
            <w:noWrap/>
            <w:vAlign w:val="bottom"/>
            <w:hideMark/>
          </w:tcPr>
          <w:p w:rsidR="00D359E2" w:rsidRPr="007B0A4C" w:rsidRDefault="00D359E2" w:rsidP="00D359E2">
            <w:pPr>
              <w:rPr>
                <w:ins w:id="137" w:author="fmolina" w:date="2016-11-08T16:12:00Z"/>
                <w:rFonts w:eastAsia="Times New Roman" w:cs="Arial"/>
                <w:color w:val="000000"/>
                <w:sz w:val="20"/>
                <w:lang w:eastAsia="es-ES"/>
              </w:rPr>
            </w:pPr>
            <w:ins w:id="138" w:author="fmolina" w:date="2016-11-08T16:12:00Z">
              <w:r w:rsidRPr="007B0A4C">
                <w:rPr>
                  <w:rFonts w:eastAsia="Times New Roman" w:cs="Arial"/>
                  <w:color w:val="000000"/>
                  <w:sz w:val="20"/>
                  <w:lang w:eastAsia="es-ES"/>
                </w:rPr>
                <w:t>ICR GENERAL</w:t>
              </w:r>
            </w:ins>
          </w:p>
        </w:tc>
        <w:tc>
          <w:tcPr>
            <w:tcW w:w="2646" w:type="dxa"/>
            <w:tcBorders>
              <w:top w:val="nil"/>
              <w:left w:val="nil"/>
              <w:bottom w:val="single" w:sz="4" w:space="0" w:color="auto"/>
              <w:right w:val="single" w:sz="8" w:space="0" w:color="auto"/>
            </w:tcBorders>
            <w:shd w:val="clear" w:color="auto" w:fill="auto"/>
            <w:noWrap/>
            <w:vAlign w:val="bottom"/>
            <w:hideMark/>
          </w:tcPr>
          <w:p w:rsidR="00D359E2" w:rsidRPr="00706581" w:rsidRDefault="00D359E2" w:rsidP="00D359E2">
            <w:pPr>
              <w:rPr>
                <w:ins w:id="139" w:author="fmolina" w:date="2016-11-08T16:12:00Z"/>
                <w:rFonts w:eastAsia="Times New Roman" w:cs="Arial"/>
                <w:color w:val="000000"/>
                <w:sz w:val="20"/>
                <w:lang w:eastAsia="es-ES"/>
              </w:rPr>
            </w:pPr>
            <w:ins w:id="140" w:author="fmolina" w:date="2016-11-08T16:12:00Z">
              <w:r>
                <w:rPr>
                  <w:rFonts w:eastAsia="Times New Roman" w:cs="Arial"/>
                  <w:color w:val="000000"/>
                  <w:sz w:val="20"/>
                  <w:lang w:eastAsia="es-ES"/>
                </w:rPr>
                <w:t xml:space="preserve"> $       </w:t>
              </w:r>
            </w:ins>
            <w:ins w:id="141" w:author="fmolina" w:date="2016-11-08T16:16:00Z">
              <w:r>
                <w:rPr>
                  <w:rFonts w:eastAsia="Times New Roman" w:cs="Arial"/>
                  <w:color w:val="000000"/>
                  <w:sz w:val="20"/>
                  <w:lang w:eastAsia="es-ES"/>
                </w:rPr>
                <w:t xml:space="preserve">   65.389.057.882</w:t>
              </w:r>
            </w:ins>
            <w:ins w:id="142" w:author="fmolina" w:date="2016-11-08T16:12:00Z">
              <w:r w:rsidRPr="00706581">
                <w:rPr>
                  <w:rFonts w:eastAsia="Times New Roman" w:cs="Arial"/>
                  <w:color w:val="000000"/>
                  <w:sz w:val="20"/>
                  <w:lang w:eastAsia="es-ES"/>
                </w:rPr>
                <w:t xml:space="preserve">,00 </w:t>
              </w:r>
            </w:ins>
          </w:p>
        </w:tc>
      </w:tr>
      <w:tr w:rsidR="00D359E2" w:rsidRPr="007B0A4C" w:rsidTr="00D359E2">
        <w:trPr>
          <w:trHeight w:val="315"/>
          <w:ins w:id="143" w:author="fmolina" w:date="2016-11-08T16:12:00Z"/>
        </w:trPr>
        <w:tc>
          <w:tcPr>
            <w:tcW w:w="5708" w:type="dxa"/>
            <w:gridSpan w:val="2"/>
            <w:tcBorders>
              <w:top w:val="single" w:sz="8" w:space="0" w:color="auto"/>
              <w:left w:val="single" w:sz="8" w:space="0" w:color="auto"/>
              <w:bottom w:val="nil"/>
              <w:right w:val="single" w:sz="4" w:space="0" w:color="000000"/>
            </w:tcBorders>
            <w:shd w:val="clear" w:color="auto" w:fill="auto"/>
            <w:noWrap/>
            <w:vAlign w:val="bottom"/>
            <w:hideMark/>
          </w:tcPr>
          <w:p w:rsidR="00D359E2" w:rsidRPr="007B0A4C" w:rsidRDefault="00D359E2" w:rsidP="00D359E2">
            <w:pPr>
              <w:jc w:val="center"/>
              <w:rPr>
                <w:ins w:id="144" w:author="fmolina" w:date="2016-11-08T16:12:00Z"/>
                <w:rFonts w:eastAsia="Times New Roman" w:cs="Arial"/>
                <w:b/>
                <w:bCs/>
                <w:color w:val="000000"/>
                <w:sz w:val="20"/>
                <w:lang w:eastAsia="es-ES"/>
              </w:rPr>
            </w:pPr>
            <w:ins w:id="145" w:author="fmolina" w:date="2016-11-08T16:12:00Z">
              <w:r w:rsidRPr="007B0A4C">
                <w:rPr>
                  <w:rFonts w:eastAsia="Times New Roman" w:cs="Arial"/>
                  <w:b/>
                  <w:bCs/>
                  <w:color w:val="000000"/>
                  <w:sz w:val="20"/>
                  <w:lang w:eastAsia="es-ES"/>
                </w:rPr>
                <w:t>TOTAL ICR</w:t>
              </w:r>
            </w:ins>
          </w:p>
        </w:tc>
        <w:tc>
          <w:tcPr>
            <w:tcW w:w="2646" w:type="dxa"/>
            <w:tcBorders>
              <w:top w:val="single" w:sz="8" w:space="0" w:color="auto"/>
              <w:left w:val="nil"/>
              <w:bottom w:val="nil"/>
              <w:right w:val="single" w:sz="8" w:space="0" w:color="auto"/>
            </w:tcBorders>
            <w:shd w:val="clear" w:color="auto" w:fill="auto"/>
            <w:noWrap/>
            <w:vAlign w:val="bottom"/>
            <w:hideMark/>
          </w:tcPr>
          <w:p w:rsidR="00D359E2" w:rsidRPr="00706581" w:rsidRDefault="00D359E2" w:rsidP="00D359E2">
            <w:pPr>
              <w:rPr>
                <w:ins w:id="146" w:author="fmolina" w:date="2016-11-08T16:12:00Z"/>
                <w:rFonts w:eastAsia="Times New Roman" w:cs="Arial"/>
                <w:b/>
                <w:bCs/>
                <w:color w:val="000000"/>
                <w:sz w:val="20"/>
                <w:lang w:eastAsia="es-ES"/>
              </w:rPr>
            </w:pPr>
            <w:ins w:id="147" w:author="fmolina" w:date="2016-11-08T16:12:00Z">
              <w:r w:rsidRPr="00706581">
                <w:rPr>
                  <w:rFonts w:eastAsia="Times New Roman" w:cs="Arial"/>
                  <w:b/>
                  <w:bCs/>
                  <w:color w:val="000000"/>
                  <w:sz w:val="20"/>
                  <w:lang w:eastAsia="es-ES"/>
                </w:rPr>
                <w:t xml:space="preserve"> $     </w:t>
              </w:r>
            </w:ins>
            <w:ins w:id="148" w:author="fmolina" w:date="2016-11-08T16:16:00Z">
              <w:r>
                <w:rPr>
                  <w:rFonts w:eastAsia="Times New Roman" w:cs="Arial"/>
                  <w:b/>
                  <w:bCs/>
                  <w:color w:val="000000"/>
                  <w:sz w:val="20"/>
                  <w:lang w:eastAsia="es-ES"/>
                </w:rPr>
                <w:t xml:space="preserve">  178.295.264.195</w:t>
              </w:r>
            </w:ins>
            <w:ins w:id="149" w:author="fmolina" w:date="2016-11-08T16:12:00Z">
              <w:r w:rsidRPr="00706581">
                <w:rPr>
                  <w:rFonts w:eastAsia="Times New Roman" w:cs="Arial"/>
                  <w:b/>
                  <w:bCs/>
                  <w:color w:val="000000"/>
                  <w:sz w:val="20"/>
                  <w:lang w:eastAsia="es-ES"/>
                </w:rPr>
                <w:t xml:space="preserve">,00 </w:t>
              </w:r>
            </w:ins>
          </w:p>
        </w:tc>
      </w:tr>
      <w:tr w:rsidR="00D359E2" w:rsidRPr="007B0A4C" w:rsidTr="00D359E2">
        <w:trPr>
          <w:trHeight w:val="300"/>
          <w:ins w:id="150" w:author="fmolina" w:date="2016-11-08T16:12:00Z"/>
        </w:trPr>
        <w:tc>
          <w:tcPr>
            <w:tcW w:w="422" w:type="dxa"/>
            <w:tcBorders>
              <w:top w:val="single" w:sz="8" w:space="0" w:color="auto"/>
              <w:left w:val="single" w:sz="8" w:space="0" w:color="auto"/>
              <w:bottom w:val="single" w:sz="4" w:space="0" w:color="auto"/>
              <w:right w:val="single" w:sz="4" w:space="0" w:color="auto"/>
            </w:tcBorders>
            <w:shd w:val="clear" w:color="auto" w:fill="D9D9D9"/>
            <w:noWrap/>
            <w:vAlign w:val="bottom"/>
            <w:hideMark/>
          </w:tcPr>
          <w:p w:rsidR="00D359E2" w:rsidRPr="007B0A4C" w:rsidRDefault="00D359E2" w:rsidP="00D359E2">
            <w:pPr>
              <w:jc w:val="center"/>
              <w:rPr>
                <w:ins w:id="151" w:author="fmolina" w:date="2016-11-08T16:12:00Z"/>
                <w:rFonts w:eastAsia="Times New Roman" w:cs="Arial"/>
                <w:b/>
                <w:bCs/>
                <w:color w:val="000000"/>
                <w:sz w:val="20"/>
                <w:lang w:eastAsia="es-ES"/>
              </w:rPr>
            </w:pPr>
            <w:ins w:id="152" w:author="fmolina" w:date="2016-11-08T16:12:00Z">
              <w:r w:rsidRPr="007B0A4C">
                <w:rPr>
                  <w:rFonts w:eastAsia="Times New Roman" w:cs="Arial"/>
                  <w:b/>
                  <w:bCs/>
                  <w:color w:val="000000"/>
                  <w:sz w:val="20"/>
                  <w:lang w:eastAsia="es-ES"/>
                </w:rPr>
                <w:t>3</w:t>
              </w:r>
            </w:ins>
          </w:p>
        </w:tc>
        <w:tc>
          <w:tcPr>
            <w:tcW w:w="7932" w:type="dxa"/>
            <w:gridSpan w:val="2"/>
            <w:tcBorders>
              <w:top w:val="single" w:sz="8" w:space="0" w:color="auto"/>
              <w:left w:val="nil"/>
              <w:bottom w:val="single" w:sz="4" w:space="0" w:color="auto"/>
              <w:right w:val="single" w:sz="8" w:space="0" w:color="auto"/>
            </w:tcBorders>
            <w:shd w:val="clear" w:color="auto" w:fill="D9D9D9"/>
            <w:noWrap/>
            <w:vAlign w:val="bottom"/>
            <w:hideMark/>
          </w:tcPr>
          <w:p w:rsidR="00D359E2" w:rsidRPr="007B0A4C" w:rsidRDefault="00D359E2" w:rsidP="00D359E2">
            <w:pPr>
              <w:jc w:val="center"/>
              <w:rPr>
                <w:ins w:id="153" w:author="fmolina" w:date="2016-11-08T16:12:00Z"/>
                <w:rFonts w:eastAsia="Times New Roman" w:cs="Arial"/>
                <w:b/>
                <w:bCs/>
                <w:color w:val="000000"/>
                <w:sz w:val="20"/>
                <w:lang w:eastAsia="es-ES"/>
              </w:rPr>
            </w:pPr>
            <w:ins w:id="154" w:author="fmolina" w:date="2016-11-08T16:12:00Z">
              <w:r w:rsidRPr="007B0A4C">
                <w:rPr>
                  <w:rFonts w:eastAsia="Times New Roman" w:cs="Arial"/>
                  <w:b/>
                  <w:bCs/>
                  <w:color w:val="000000"/>
                  <w:sz w:val="20"/>
                  <w:lang w:eastAsia="es-ES"/>
                </w:rPr>
                <w:t>GASTOS INHERENTES</w:t>
              </w:r>
            </w:ins>
          </w:p>
        </w:tc>
      </w:tr>
      <w:tr w:rsidR="00D359E2" w:rsidRPr="007B0A4C" w:rsidTr="00D359E2">
        <w:trPr>
          <w:trHeight w:val="300"/>
          <w:ins w:id="155"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D359E2" w:rsidRPr="007B0A4C" w:rsidRDefault="00D359E2" w:rsidP="00D359E2">
            <w:pPr>
              <w:jc w:val="center"/>
              <w:rPr>
                <w:ins w:id="156" w:author="fmolina" w:date="2016-11-08T16:12:00Z"/>
                <w:rFonts w:eastAsia="Times New Roman" w:cs="Arial"/>
                <w:color w:val="000000"/>
                <w:sz w:val="20"/>
                <w:lang w:eastAsia="es-ES"/>
              </w:rPr>
            </w:pPr>
            <w:ins w:id="157" w:author="fmolina" w:date="2016-11-08T16:12:00Z">
              <w:r w:rsidRPr="007B0A4C">
                <w:rPr>
                  <w:rFonts w:eastAsia="Times New Roman" w:cs="Arial"/>
                  <w:color w:val="000000"/>
                  <w:sz w:val="20"/>
                  <w:lang w:eastAsia="es-ES"/>
                </w:rPr>
                <w:t>3,1</w:t>
              </w:r>
            </w:ins>
          </w:p>
        </w:tc>
        <w:tc>
          <w:tcPr>
            <w:tcW w:w="5286" w:type="dxa"/>
            <w:tcBorders>
              <w:top w:val="nil"/>
              <w:left w:val="nil"/>
              <w:bottom w:val="single" w:sz="4" w:space="0" w:color="auto"/>
              <w:right w:val="single" w:sz="4" w:space="0" w:color="auto"/>
            </w:tcBorders>
            <w:shd w:val="clear" w:color="auto" w:fill="auto"/>
            <w:noWrap/>
            <w:vAlign w:val="bottom"/>
            <w:hideMark/>
          </w:tcPr>
          <w:p w:rsidR="00D359E2" w:rsidRPr="007B0A4C" w:rsidRDefault="00D359E2" w:rsidP="00D359E2">
            <w:pPr>
              <w:rPr>
                <w:ins w:id="158" w:author="fmolina" w:date="2016-11-08T16:12:00Z"/>
                <w:rFonts w:eastAsia="Times New Roman" w:cs="Arial"/>
                <w:color w:val="000000"/>
                <w:sz w:val="20"/>
                <w:lang w:eastAsia="es-ES"/>
              </w:rPr>
            </w:pPr>
            <w:ins w:id="159" w:author="fmolina" w:date="2016-11-08T16:12:00Z">
              <w:r w:rsidRPr="007B0A4C">
                <w:rPr>
                  <w:rFonts w:eastAsia="Times New Roman" w:cs="Arial"/>
                  <w:color w:val="000000"/>
                  <w:sz w:val="20"/>
                  <w:lang w:eastAsia="es-ES"/>
                </w:rPr>
                <w:t>VISITAS DE CONTROL DE INVERSIÓN</w:t>
              </w:r>
            </w:ins>
          </w:p>
        </w:tc>
        <w:tc>
          <w:tcPr>
            <w:tcW w:w="2646" w:type="dxa"/>
            <w:tcBorders>
              <w:top w:val="nil"/>
              <w:left w:val="nil"/>
              <w:bottom w:val="single" w:sz="4" w:space="0" w:color="auto"/>
              <w:right w:val="single" w:sz="8" w:space="0" w:color="auto"/>
            </w:tcBorders>
            <w:shd w:val="clear" w:color="auto" w:fill="auto"/>
            <w:noWrap/>
            <w:vAlign w:val="bottom"/>
            <w:hideMark/>
          </w:tcPr>
          <w:p w:rsidR="00D359E2" w:rsidRPr="007B0A4C" w:rsidRDefault="00D359E2" w:rsidP="00D359E2">
            <w:pPr>
              <w:rPr>
                <w:ins w:id="160" w:author="fmolina" w:date="2016-11-08T16:12:00Z"/>
                <w:rFonts w:eastAsia="Times New Roman" w:cs="Arial"/>
                <w:color w:val="000000"/>
                <w:sz w:val="20"/>
                <w:lang w:eastAsia="es-ES"/>
              </w:rPr>
            </w:pPr>
            <w:ins w:id="161" w:author="fmolina" w:date="2016-11-08T16:12:00Z">
              <w:r w:rsidRPr="007B0A4C">
                <w:rPr>
                  <w:rFonts w:eastAsia="Times New Roman" w:cs="Arial"/>
                  <w:color w:val="000000"/>
                  <w:sz w:val="20"/>
                  <w:lang w:eastAsia="es-ES"/>
                </w:rPr>
                <w:t xml:space="preserve"> $              640.000.000,00 </w:t>
              </w:r>
            </w:ins>
          </w:p>
        </w:tc>
      </w:tr>
      <w:tr w:rsidR="00D359E2" w:rsidRPr="007B0A4C" w:rsidTr="00D359E2">
        <w:trPr>
          <w:trHeight w:val="300"/>
          <w:ins w:id="162" w:author="fmolina" w:date="2016-11-08T16:12:00Z"/>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D359E2" w:rsidRPr="007B0A4C" w:rsidRDefault="00D359E2" w:rsidP="00D359E2">
            <w:pPr>
              <w:jc w:val="center"/>
              <w:rPr>
                <w:ins w:id="163" w:author="fmolina" w:date="2016-11-08T16:12:00Z"/>
                <w:rFonts w:eastAsia="Times New Roman" w:cs="Arial"/>
                <w:color w:val="000000"/>
                <w:sz w:val="20"/>
                <w:lang w:eastAsia="es-ES"/>
              </w:rPr>
            </w:pPr>
            <w:ins w:id="164" w:author="fmolina" w:date="2016-11-08T16:12:00Z">
              <w:r w:rsidRPr="007B0A4C">
                <w:rPr>
                  <w:rFonts w:eastAsia="Times New Roman" w:cs="Arial"/>
                  <w:color w:val="000000"/>
                  <w:sz w:val="20"/>
                  <w:lang w:eastAsia="es-ES"/>
                </w:rPr>
                <w:t>3,2</w:t>
              </w:r>
            </w:ins>
          </w:p>
        </w:tc>
        <w:tc>
          <w:tcPr>
            <w:tcW w:w="5286" w:type="dxa"/>
            <w:tcBorders>
              <w:top w:val="nil"/>
              <w:left w:val="nil"/>
              <w:bottom w:val="single" w:sz="4" w:space="0" w:color="auto"/>
              <w:right w:val="single" w:sz="4" w:space="0" w:color="auto"/>
            </w:tcBorders>
            <w:shd w:val="clear" w:color="auto" w:fill="auto"/>
            <w:noWrap/>
            <w:vAlign w:val="bottom"/>
            <w:hideMark/>
          </w:tcPr>
          <w:p w:rsidR="00D359E2" w:rsidRPr="007B0A4C" w:rsidRDefault="00D359E2" w:rsidP="00D359E2">
            <w:pPr>
              <w:rPr>
                <w:ins w:id="165" w:author="fmolina" w:date="2016-11-08T16:12:00Z"/>
                <w:rFonts w:eastAsia="Times New Roman" w:cs="Arial"/>
                <w:color w:val="000000"/>
                <w:sz w:val="20"/>
                <w:lang w:eastAsia="es-ES"/>
              </w:rPr>
            </w:pPr>
            <w:ins w:id="166" w:author="fmolina" w:date="2016-11-08T16:12:00Z">
              <w:r w:rsidRPr="007B0A4C">
                <w:rPr>
                  <w:rFonts w:eastAsia="Times New Roman" w:cs="Arial"/>
                  <w:color w:val="000000"/>
                  <w:sz w:val="20"/>
                  <w:lang w:eastAsia="es-ES"/>
                </w:rPr>
                <w:t>SUPERVISIÓN</w:t>
              </w:r>
            </w:ins>
          </w:p>
        </w:tc>
        <w:tc>
          <w:tcPr>
            <w:tcW w:w="2646" w:type="dxa"/>
            <w:tcBorders>
              <w:top w:val="nil"/>
              <w:left w:val="nil"/>
              <w:bottom w:val="single" w:sz="4" w:space="0" w:color="auto"/>
              <w:right w:val="single" w:sz="8" w:space="0" w:color="auto"/>
            </w:tcBorders>
            <w:shd w:val="clear" w:color="auto" w:fill="auto"/>
            <w:noWrap/>
            <w:vAlign w:val="bottom"/>
            <w:hideMark/>
          </w:tcPr>
          <w:p w:rsidR="00D359E2" w:rsidRPr="007B0A4C" w:rsidRDefault="00D359E2" w:rsidP="00D359E2">
            <w:pPr>
              <w:rPr>
                <w:ins w:id="167" w:author="fmolina" w:date="2016-11-08T16:12:00Z"/>
                <w:rFonts w:eastAsia="Times New Roman" w:cs="Arial"/>
                <w:color w:val="000000"/>
                <w:sz w:val="20"/>
                <w:lang w:eastAsia="es-ES"/>
              </w:rPr>
            </w:pPr>
            <w:ins w:id="168" w:author="fmolina" w:date="2016-11-08T16:12:00Z">
              <w:r w:rsidRPr="007B0A4C">
                <w:rPr>
                  <w:rFonts w:eastAsia="Times New Roman" w:cs="Arial"/>
                  <w:color w:val="000000"/>
                  <w:sz w:val="20"/>
                  <w:lang w:eastAsia="es-ES"/>
                </w:rPr>
                <w:t xml:space="preserve"> $                12.000.000,00 </w:t>
              </w:r>
            </w:ins>
          </w:p>
        </w:tc>
      </w:tr>
      <w:tr w:rsidR="00D359E2" w:rsidRPr="007B0A4C" w:rsidTr="00D359E2">
        <w:trPr>
          <w:trHeight w:val="300"/>
          <w:ins w:id="169" w:author="fmolina" w:date="2016-11-08T16:12:00Z"/>
        </w:trPr>
        <w:tc>
          <w:tcPr>
            <w:tcW w:w="422" w:type="dxa"/>
            <w:tcBorders>
              <w:top w:val="nil"/>
              <w:left w:val="single" w:sz="8" w:space="0" w:color="auto"/>
              <w:bottom w:val="nil"/>
              <w:right w:val="single" w:sz="4" w:space="0" w:color="auto"/>
            </w:tcBorders>
            <w:shd w:val="clear" w:color="auto" w:fill="auto"/>
            <w:noWrap/>
            <w:vAlign w:val="bottom"/>
            <w:hideMark/>
          </w:tcPr>
          <w:p w:rsidR="00D359E2" w:rsidRPr="007B0A4C" w:rsidRDefault="00D359E2" w:rsidP="00D359E2">
            <w:pPr>
              <w:jc w:val="center"/>
              <w:rPr>
                <w:ins w:id="170" w:author="fmolina" w:date="2016-11-08T16:12:00Z"/>
                <w:rFonts w:eastAsia="Times New Roman" w:cs="Arial"/>
                <w:color w:val="000000"/>
                <w:sz w:val="20"/>
                <w:lang w:eastAsia="es-ES"/>
              </w:rPr>
            </w:pPr>
            <w:ins w:id="171" w:author="fmolina" w:date="2016-11-08T16:12:00Z">
              <w:r w:rsidRPr="007B0A4C">
                <w:rPr>
                  <w:rFonts w:eastAsia="Times New Roman" w:cs="Arial"/>
                  <w:color w:val="000000"/>
                  <w:sz w:val="20"/>
                  <w:lang w:eastAsia="es-ES"/>
                </w:rPr>
                <w:t>3,3</w:t>
              </w:r>
            </w:ins>
          </w:p>
        </w:tc>
        <w:tc>
          <w:tcPr>
            <w:tcW w:w="5286" w:type="dxa"/>
            <w:tcBorders>
              <w:top w:val="nil"/>
              <w:left w:val="nil"/>
              <w:bottom w:val="nil"/>
              <w:right w:val="single" w:sz="4" w:space="0" w:color="auto"/>
            </w:tcBorders>
            <w:shd w:val="clear" w:color="auto" w:fill="auto"/>
            <w:noWrap/>
            <w:vAlign w:val="bottom"/>
            <w:hideMark/>
          </w:tcPr>
          <w:p w:rsidR="00D359E2" w:rsidRPr="007B0A4C" w:rsidRDefault="00D359E2" w:rsidP="00D359E2">
            <w:pPr>
              <w:rPr>
                <w:ins w:id="172" w:author="fmolina" w:date="2016-11-08T16:12:00Z"/>
                <w:rFonts w:eastAsia="Times New Roman" w:cs="Arial"/>
                <w:color w:val="000000"/>
                <w:sz w:val="20"/>
                <w:lang w:eastAsia="es-ES"/>
              </w:rPr>
            </w:pPr>
            <w:ins w:id="173" w:author="fmolina" w:date="2016-11-08T16:12:00Z">
              <w:r w:rsidRPr="007B0A4C">
                <w:rPr>
                  <w:rFonts w:eastAsia="Times New Roman" w:cs="Arial"/>
                  <w:color w:val="000000"/>
                  <w:sz w:val="20"/>
                  <w:lang w:eastAsia="es-ES"/>
                </w:rPr>
                <w:t>ADMINISTRACIÓN</w:t>
              </w:r>
            </w:ins>
          </w:p>
        </w:tc>
        <w:tc>
          <w:tcPr>
            <w:tcW w:w="2646" w:type="dxa"/>
            <w:tcBorders>
              <w:top w:val="nil"/>
              <w:left w:val="nil"/>
              <w:bottom w:val="nil"/>
              <w:right w:val="single" w:sz="8" w:space="0" w:color="auto"/>
            </w:tcBorders>
            <w:shd w:val="clear" w:color="auto" w:fill="auto"/>
            <w:noWrap/>
            <w:vAlign w:val="bottom"/>
            <w:hideMark/>
          </w:tcPr>
          <w:p w:rsidR="00D359E2" w:rsidRPr="00706581" w:rsidRDefault="00D359E2" w:rsidP="00D359E2">
            <w:pPr>
              <w:rPr>
                <w:ins w:id="174" w:author="fmolina" w:date="2016-11-08T16:12:00Z"/>
                <w:rFonts w:eastAsia="Times New Roman" w:cs="Arial"/>
                <w:color w:val="000000"/>
                <w:sz w:val="20"/>
                <w:lang w:eastAsia="es-ES"/>
              </w:rPr>
            </w:pPr>
            <w:ins w:id="175" w:author="fmolina" w:date="2016-11-08T16:12:00Z">
              <w:r w:rsidRPr="00706581">
                <w:rPr>
                  <w:rFonts w:eastAsia="Times New Roman" w:cs="Arial"/>
                  <w:color w:val="000000"/>
                  <w:sz w:val="20"/>
                  <w:lang w:eastAsia="es-ES"/>
                </w:rPr>
                <w:t xml:space="preserve"> $          </w:t>
              </w:r>
            </w:ins>
            <w:ins w:id="176" w:author="fmolina" w:date="2016-11-08T16:16:00Z">
              <w:r>
                <w:rPr>
                  <w:rFonts w:eastAsia="Times New Roman" w:cs="Arial"/>
                  <w:color w:val="000000"/>
                  <w:sz w:val="20"/>
                  <w:lang w:eastAsia="es-ES"/>
                </w:rPr>
                <w:t xml:space="preserve"> 5.923.851.805</w:t>
              </w:r>
            </w:ins>
            <w:ins w:id="177" w:author="fmolina" w:date="2016-11-08T16:12:00Z">
              <w:r w:rsidRPr="00706581">
                <w:rPr>
                  <w:rFonts w:eastAsia="Times New Roman" w:cs="Arial"/>
                  <w:color w:val="000000"/>
                  <w:sz w:val="20"/>
                  <w:lang w:eastAsia="es-ES"/>
                </w:rPr>
                <w:t xml:space="preserve">,00 </w:t>
              </w:r>
            </w:ins>
          </w:p>
        </w:tc>
      </w:tr>
      <w:tr w:rsidR="00D359E2" w:rsidRPr="007B0A4C" w:rsidTr="00D359E2">
        <w:trPr>
          <w:trHeight w:val="315"/>
          <w:ins w:id="178" w:author="fmolina" w:date="2016-11-08T16:12:00Z"/>
        </w:trPr>
        <w:tc>
          <w:tcPr>
            <w:tcW w:w="42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D359E2" w:rsidRPr="007B0A4C" w:rsidRDefault="00D359E2" w:rsidP="00D359E2">
            <w:pPr>
              <w:jc w:val="center"/>
              <w:rPr>
                <w:ins w:id="179" w:author="fmolina" w:date="2016-11-08T16:12:00Z"/>
                <w:rFonts w:eastAsia="Times New Roman" w:cs="Arial"/>
                <w:color w:val="000000"/>
                <w:sz w:val="20"/>
                <w:lang w:eastAsia="es-ES"/>
              </w:rPr>
            </w:pPr>
            <w:ins w:id="180" w:author="fmolina" w:date="2016-11-08T16:12:00Z">
              <w:r w:rsidRPr="007B0A4C">
                <w:rPr>
                  <w:rFonts w:eastAsia="Times New Roman" w:cs="Arial"/>
                  <w:color w:val="000000"/>
                  <w:sz w:val="20"/>
                  <w:lang w:eastAsia="es-ES"/>
                </w:rPr>
                <w:t>3,4</w:t>
              </w:r>
            </w:ins>
          </w:p>
        </w:tc>
        <w:tc>
          <w:tcPr>
            <w:tcW w:w="5286" w:type="dxa"/>
            <w:tcBorders>
              <w:top w:val="single" w:sz="4" w:space="0" w:color="auto"/>
              <w:left w:val="nil"/>
              <w:bottom w:val="single" w:sz="8" w:space="0" w:color="auto"/>
              <w:right w:val="single" w:sz="4" w:space="0" w:color="auto"/>
            </w:tcBorders>
            <w:shd w:val="clear" w:color="auto" w:fill="auto"/>
            <w:noWrap/>
            <w:vAlign w:val="bottom"/>
            <w:hideMark/>
          </w:tcPr>
          <w:p w:rsidR="00D359E2" w:rsidRPr="007B0A4C" w:rsidRDefault="00D359E2" w:rsidP="00D359E2">
            <w:pPr>
              <w:rPr>
                <w:ins w:id="181" w:author="fmolina" w:date="2016-11-08T16:12:00Z"/>
                <w:rFonts w:eastAsia="Times New Roman" w:cs="Arial"/>
                <w:color w:val="000000"/>
                <w:sz w:val="20"/>
                <w:lang w:eastAsia="es-ES"/>
              </w:rPr>
            </w:pPr>
            <w:ins w:id="182" w:author="fmolina" w:date="2016-11-08T16:12:00Z">
              <w:r w:rsidRPr="007B0A4C">
                <w:rPr>
                  <w:rFonts w:eastAsia="Times New Roman" w:cs="Arial"/>
                  <w:color w:val="000000"/>
                  <w:sz w:val="20"/>
                  <w:lang w:eastAsia="es-ES"/>
                </w:rPr>
                <w:t>GRAVAMEN A LOS MOVIMIENTOS FINANCIEROS - GMF</w:t>
              </w:r>
            </w:ins>
          </w:p>
        </w:tc>
        <w:tc>
          <w:tcPr>
            <w:tcW w:w="2646" w:type="dxa"/>
            <w:tcBorders>
              <w:top w:val="single" w:sz="4" w:space="0" w:color="auto"/>
              <w:left w:val="nil"/>
              <w:bottom w:val="single" w:sz="8" w:space="0" w:color="auto"/>
              <w:right w:val="single" w:sz="8" w:space="0" w:color="auto"/>
            </w:tcBorders>
            <w:shd w:val="clear" w:color="auto" w:fill="auto"/>
            <w:noWrap/>
            <w:vAlign w:val="bottom"/>
            <w:hideMark/>
          </w:tcPr>
          <w:p w:rsidR="00D359E2" w:rsidRPr="00706581" w:rsidRDefault="00D359E2" w:rsidP="00D359E2">
            <w:pPr>
              <w:rPr>
                <w:ins w:id="183" w:author="fmolina" w:date="2016-11-08T16:12:00Z"/>
                <w:rFonts w:eastAsia="Times New Roman" w:cs="Arial"/>
                <w:color w:val="000000"/>
                <w:sz w:val="20"/>
                <w:lang w:eastAsia="es-ES"/>
              </w:rPr>
            </w:pPr>
            <w:ins w:id="184" w:author="fmolina" w:date="2016-11-08T16:12:00Z">
              <w:r>
                <w:rPr>
                  <w:rFonts w:eastAsia="Times New Roman" w:cs="Arial"/>
                  <w:color w:val="000000"/>
                  <w:sz w:val="20"/>
                  <w:lang w:eastAsia="es-ES"/>
                </w:rPr>
                <w:t xml:space="preserve"> $                  </w:t>
              </w:r>
            </w:ins>
            <w:ins w:id="185" w:author="fmolina" w:date="2016-11-08T16:16:00Z">
              <w:r>
                <w:rPr>
                  <w:rFonts w:eastAsia="Times New Roman" w:cs="Arial"/>
                  <w:color w:val="000000"/>
                  <w:sz w:val="20"/>
                  <w:lang w:eastAsia="es-ES"/>
                </w:rPr>
                <w:t>6</w:t>
              </w:r>
            </w:ins>
            <w:ins w:id="186" w:author="fmolina" w:date="2016-11-08T16:12:00Z">
              <w:r w:rsidRPr="00706581">
                <w:rPr>
                  <w:rFonts w:eastAsia="Times New Roman" w:cs="Arial"/>
                  <w:color w:val="000000"/>
                  <w:sz w:val="20"/>
                  <w:lang w:eastAsia="es-ES"/>
                </w:rPr>
                <w:t xml:space="preserve">.808.000,00 </w:t>
              </w:r>
            </w:ins>
          </w:p>
        </w:tc>
      </w:tr>
      <w:tr w:rsidR="00D359E2" w:rsidRPr="007B0A4C" w:rsidTr="00D359E2">
        <w:trPr>
          <w:trHeight w:val="315"/>
          <w:ins w:id="187" w:author="fmolina" w:date="2016-11-08T16:12:00Z"/>
        </w:trPr>
        <w:tc>
          <w:tcPr>
            <w:tcW w:w="5708"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D359E2" w:rsidRPr="007B0A4C" w:rsidRDefault="00D359E2" w:rsidP="00D359E2">
            <w:pPr>
              <w:jc w:val="center"/>
              <w:rPr>
                <w:ins w:id="188" w:author="fmolina" w:date="2016-11-08T16:12:00Z"/>
                <w:rFonts w:eastAsia="Times New Roman" w:cs="Arial"/>
                <w:b/>
                <w:bCs/>
                <w:color w:val="000000"/>
                <w:sz w:val="20"/>
                <w:lang w:eastAsia="es-ES"/>
              </w:rPr>
            </w:pPr>
            <w:ins w:id="189" w:author="fmolina" w:date="2016-11-08T16:12:00Z">
              <w:r w:rsidRPr="007B0A4C">
                <w:rPr>
                  <w:rFonts w:eastAsia="Times New Roman" w:cs="Arial"/>
                  <w:b/>
                  <w:bCs/>
                  <w:color w:val="000000"/>
                  <w:sz w:val="20"/>
                  <w:lang w:eastAsia="es-ES"/>
                </w:rPr>
                <w:t>TOTAL GASTOS INHERENTES</w:t>
              </w:r>
            </w:ins>
          </w:p>
        </w:tc>
        <w:tc>
          <w:tcPr>
            <w:tcW w:w="2646" w:type="dxa"/>
            <w:tcBorders>
              <w:top w:val="nil"/>
              <w:left w:val="nil"/>
              <w:bottom w:val="single" w:sz="8" w:space="0" w:color="auto"/>
              <w:right w:val="single" w:sz="8" w:space="0" w:color="auto"/>
            </w:tcBorders>
            <w:shd w:val="clear" w:color="auto" w:fill="auto"/>
            <w:noWrap/>
            <w:vAlign w:val="bottom"/>
            <w:hideMark/>
          </w:tcPr>
          <w:p w:rsidR="00D359E2" w:rsidRPr="00706581" w:rsidRDefault="00D359E2" w:rsidP="00D359E2">
            <w:pPr>
              <w:rPr>
                <w:ins w:id="190" w:author="fmolina" w:date="2016-11-08T16:12:00Z"/>
                <w:rFonts w:eastAsia="Times New Roman" w:cs="Arial"/>
                <w:b/>
                <w:bCs/>
                <w:color w:val="000000"/>
                <w:sz w:val="20"/>
                <w:lang w:eastAsia="es-ES"/>
              </w:rPr>
            </w:pPr>
            <w:ins w:id="191" w:author="fmolina" w:date="2016-11-08T16:12:00Z">
              <w:r>
                <w:rPr>
                  <w:rFonts w:eastAsia="Times New Roman" w:cs="Arial"/>
                  <w:b/>
                  <w:bCs/>
                  <w:color w:val="000000"/>
                  <w:sz w:val="20"/>
                  <w:lang w:eastAsia="es-ES"/>
                </w:rPr>
                <w:t xml:space="preserve"> $          </w:t>
              </w:r>
            </w:ins>
            <w:ins w:id="192" w:author="fmolina" w:date="2016-11-08T16:17:00Z">
              <w:r>
                <w:rPr>
                  <w:rFonts w:eastAsia="Times New Roman" w:cs="Arial"/>
                  <w:b/>
                  <w:bCs/>
                  <w:color w:val="000000"/>
                  <w:sz w:val="20"/>
                  <w:lang w:eastAsia="es-ES"/>
                </w:rPr>
                <w:t>6.582.659.805</w:t>
              </w:r>
            </w:ins>
            <w:ins w:id="193" w:author="fmolina" w:date="2016-11-08T16:12:00Z">
              <w:r w:rsidRPr="00706581">
                <w:rPr>
                  <w:rFonts w:eastAsia="Times New Roman" w:cs="Arial"/>
                  <w:b/>
                  <w:bCs/>
                  <w:color w:val="000000"/>
                  <w:sz w:val="20"/>
                  <w:lang w:eastAsia="es-ES"/>
                </w:rPr>
                <w:t xml:space="preserve">,00 </w:t>
              </w:r>
            </w:ins>
          </w:p>
        </w:tc>
      </w:tr>
      <w:tr w:rsidR="00D359E2" w:rsidRPr="007B0A4C" w:rsidTr="00D359E2">
        <w:trPr>
          <w:trHeight w:val="315"/>
          <w:ins w:id="194" w:author="fmolina" w:date="2016-11-08T16:12:00Z"/>
        </w:trPr>
        <w:tc>
          <w:tcPr>
            <w:tcW w:w="5708" w:type="dxa"/>
            <w:gridSpan w:val="2"/>
            <w:tcBorders>
              <w:top w:val="nil"/>
              <w:left w:val="single" w:sz="8" w:space="0" w:color="auto"/>
              <w:bottom w:val="single" w:sz="8" w:space="0" w:color="auto"/>
              <w:right w:val="single" w:sz="4" w:space="0" w:color="000000"/>
            </w:tcBorders>
            <w:shd w:val="clear" w:color="auto" w:fill="D9D9D9"/>
            <w:noWrap/>
            <w:vAlign w:val="bottom"/>
            <w:hideMark/>
          </w:tcPr>
          <w:p w:rsidR="00D359E2" w:rsidRPr="007B0A4C" w:rsidRDefault="00D359E2" w:rsidP="00D359E2">
            <w:pPr>
              <w:jc w:val="center"/>
              <w:rPr>
                <w:ins w:id="195" w:author="fmolina" w:date="2016-11-08T16:12:00Z"/>
                <w:rFonts w:eastAsia="Times New Roman" w:cs="Arial"/>
                <w:b/>
                <w:bCs/>
                <w:color w:val="000000"/>
                <w:sz w:val="20"/>
                <w:lang w:eastAsia="es-ES"/>
              </w:rPr>
            </w:pPr>
            <w:ins w:id="196" w:author="fmolina" w:date="2016-11-08T16:12:00Z">
              <w:r w:rsidRPr="007B0A4C">
                <w:rPr>
                  <w:rFonts w:eastAsia="Times New Roman" w:cs="Arial"/>
                  <w:b/>
                  <w:bCs/>
                  <w:color w:val="000000"/>
                  <w:sz w:val="20"/>
                  <w:lang w:eastAsia="es-ES"/>
                </w:rPr>
                <w:t>TOTAL CONTRATO</w:t>
              </w:r>
            </w:ins>
          </w:p>
        </w:tc>
        <w:tc>
          <w:tcPr>
            <w:tcW w:w="2646" w:type="dxa"/>
            <w:tcBorders>
              <w:top w:val="nil"/>
              <w:left w:val="nil"/>
              <w:bottom w:val="single" w:sz="8" w:space="0" w:color="auto"/>
              <w:right w:val="single" w:sz="8" w:space="0" w:color="auto"/>
            </w:tcBorders>
            <w:shd w:val="clear" w:color="auto" w:fill="D9D9D9"/>
            <w:noWrap/>
            <w:vAlign w:val="bottom"/>
            <w:hideMark/>
          </w:tcPr>
          <w:p w:rsidR="00D359E2" w:rsidRPr="00706581" w:rsidRDefault="00D359E2" w:rsidP="00D359E2">
            <w:pPr>
              <w:rPr>
                <w:ins w:id="197" w:author="fmolina" w:date="2016-11-08T16:12:00Z"/>
                <w:rFonts w:eastAsia="Times New Roman" w:cs="Arial"/>
                <w:b/>
                <w:bCs/>
                <w:color w:val="000000"/>
                <w:sz w:val="20"/>
                <w:lang w:eastAsia="es-ES"/>
              </w:rPr>
            </w:pPr>
            <w:ins w:id="198" w:author="fmolina" w:date="2016-11-08T16:12:00Z">
              <w:r>
                <w:rPr>
                  <w:rFonts w:eastAsia="Times New Roman" w:cs="Arial"/>
                  <w:b/>
                  <w:bCs/>
                  <w:color w:val="000000"/>
                  <w:sz w:val="20"/>
                  <w:lang w:eastAsia="es-ES"/>
                </w:rPr>
                <w:t xml:space="preserve"> $     </w:t>
              </w:r>
            </w:ins>
            <w:ins w:id="199" w:author="fmolina" w:date="2016-11-08T16:18:00Z">
              <w:r>
                <w:rPr>
                  <w:rFonts w:eastAsia="Times New Roman" w:cs="Arial"/>
                  <w:b/>
                  <w:bCs/>
                  <w:color w:val="000000"/>
                  <w:sz w:val="20"/>
                  <w:lang w:eastAsia="es-ES"/>
                </w:rPr>
                <w:t xml:space="preserve"> </w:t>
              </w:r>
            </w:ins>
            <w:ins w:id="200" w:author="fmolina" w:date="2016-11-08T16:12:00Z">
              <w:r>
                <w:rPr>
                  <w:rFonts w:eastAsia="Times New Roman" w:cs="Arial"/>
                  <w:b/>
                  <w:bCs/>
                  <w:color w:val="000000"/>
                  <w:sz w:val="20"/>
                  <w:lang w:eastAsia="es-ES"/>
                </w:rPr>
                <w:t>2</w:t>
              </w:r>
            </w:ins>
            <w:ins w:id="201" w:author="fmolina" w:date="2016-11-08T16:18:00Z">
              <w:r>
                <w:rPr>
                  <w:rFonts w:eastAsia="Times New Roman" w:cs="Arial"/>
                  <w:b/>
                  <w:bCs/>
                  <w:color w:val="000000"/>
                  <w:sz w:val="20"/>
                  <w:lang w:eastAsia="es-ES"/>
                </w:rPr>
                <w:t>42.877.924</w:t>
              </w:r>
            </w:ins>
            <w:ins w:id="202" w:author="fmolina" w:date="2016-11-08T16:12:00Z">
              <w:r w:rsidRPr="00706581">
                <w:rPr>
                  <w:rFonts w:eastAsia="Times New Roman" w:cs="Arial"/>
                  <w:b/>
                  <w:bCs/>
                  <w:color w:val="000000"/>
                  <w:sz w:val="20"/>
                  <w:lang w:eastAsia="es-ES"/>
                </w:rPr>
                <w:t xml:space="preserve">.000,00 </w:t>
              </w:r>
            </w:ins>
          </w:p>
        </w:tc>
      </w:tr>
    </w:tbl>
    <w:p w:rsidR="00A0426D" w:rsidRDefault="00A0426D" w:rsidP="004566C5">
      <w:pPr>
        <w:jc w:val="both"/>
        <w:rPr>
          <w:rFonts w:cs="Arial"/>
          <w:sz w:val="20"/>
          <w:szCs w:val="20"/>
        </w:rPr>
      </w:pPr>
    </w:p>
    <w:p w:rsidR="008B3774" w:rsidRDefault="008B3774" w:rsidP="004566C5">
      <w:pPr>
        <w:jc w:val="both"/>
        <w:rPr>
          <w:rFonts w:cs="Arial"/>
          <w:sz w:val="20"/>
          <w:szCs w:val="20"/>
        </w:rPr>
      </w:pPr>
    </w:p>
    <w:p w:rsidR="000D1563" w:rsidRDefault="000D1563" w:rsidP="008B3774">
      <w:pPr>
        <w:rPr>
          <w:rFonts w:cs="Arial"/>
          <w:b/>
          <w:sz w:val="20"/>
          <w:szCs w:val="20"/>
        </w:rPr>
      </w:pPr>
      <w:r w:rsidRPr="000D1563">
        <w:rPr>
          <w:rFonts w:cs="Arial"/>
          <w:b/>
          <w:sz w:val="20"/>
          <w:szCs w:val="20"/>
        </w:rPr>
        <w:t>Conclusiones:</w:t>
      </w:r>
    </w:p>
    <w:p w:rsidR="007A7D0B" w:rsidRDefault="007A7D0B" w:rsidP="008B3774">
      <w:pPr>
        <w:rPr>
          <w:rFonts w:cs="Arial"/>
          <w:b/>
          <w:sz w:val="20"/>
          <w:szCs w:val="20"/>
        </w:rPr>
      </w:pPr>
    </w:p>
    <w:p w:rsidR="007A7D0B" w:rsidRDefault="000D1563" w:rsidP="007A7D0B">
      <w:pPr>
        <w:pStyle w:val="Prrafodelista"/>
        <w:numPr>
          <w:ilvl w:val="0"/>
          <w:numId w:val="10"/>
        </w:numPr>
        <w:jc w:val="both"/>
        <w:rPr>
          <w:rFonts w:cs="Arial"/>
          <w:sz w:val="20"/>
          <w:szCs w:val="20"/>
        </w:rPr>
      </w:pPr>
      <w:r>
        <w:rPr>
          <w:rFonts w:cs="Arial"/>
          <w:sz w:val="20"/>
          <w:szCs w:val="20"/>
        </w:rPr>
        <w:t xml:space="preserve">Se </w:t>
      </w:r>
      <w:r w:rsidR="00240110">
        <w:rPr>
          <w:rFonts w:cs="Arial"/>
          <w:sz w:val="20"/>
          <w:szCs w:val="20"/>
        </w:rPr>
        <w:t xml:space="preserve">disminuye el presupuesto </w:t>
      </w:r>
      <w:r w:rsidR="00C14684">
        <w:rPr>
          <w:rFonts w:cs="Arial"/>
          <w:sz w:val="20"/>
          <w:szCs w:val="20"/>
        </w:rPr>
        <w:t xml:space="preserve">de la LEC </w:t>
      </w:r>
      <w:r w:rsidR="0008352F">
        <w:rPr>
          <w:rFonts w:cs="Arial"/>
          <w:sz w:val="20"/>
          <w:szCs w:val="20"/>
        </w:rPr>
        <w:t>Colombia Siembra</w:t>
      </w:r>
      <w:r w:rsidR="00C14684">
        <w:rPr>
          <w:rFonts w:cs="Arial"/>
          <w:sz w:val="20"/>
          <w:szCs w:val="20"/>
        </w:rPr>
        <w:t xml:space="preserve"> </w:t>
      </w:r>
      <w:r w:rsidR="0008352F">
        <w:rPr>
          <w:rFonts w:cs="Arial"/>
          <w:sz w:val="20"/>
          <w:szCs w:val="20"/>
        </w:rPr>
        <w:t>a</w:t>
      </w:r>
      <w:r w:rsidR="00240110">
        <w:rPr>
          <w:rFonts w:cs="Arial"/>
          <w:sz w:val="20"/>
          <w:szCs w:val="20"/>
        </w:rPr>
        <w:t xml:space="preserve"> </w:t>
      </w:r>
      <w:r w:rsidR="0008352F">
        <w:rPr>
          <w:rFonts w:cs="Arial"/>
          <w:sz w:val="20"/>
          <w:szCs w:val="20"/>
        </w:rPr>
        <w:t>$15</w:t>
      </w:r>
      <w:r w:rsidR="00240110">
        <w:rPr>
          <w:rFonts w:cs="Arial"/>
          <w:sz w:val="20"/>
          <w:szCs w:val="20"/>
        </w:rPr>
        <w:t>,000 millones de pesos.</w:t>
      </w:r>
    </w:p>
    <w:p w:rsidR="0008352F" w:rsidRPr="0008352F" w:rsidRDefault="0008352F" w:rsidP="007A7D0B">
      <w:pPr>
        <w:pStyle w:val="Prrafodelista"/>
        <w:numPr>
          <w:ilvl w:val="0"/>
          <w:numId w:val="10"/>
        </w:numPr>
        <w:jc w:val="both"/>
        <w:rPr>
          <w:rFonts w:cs="Arial"/>
          <w:sz w:val="20"/>
          <w:szCs w:val="20"/>
        </w:rPr>
      </w:pPr>
      <w:r>
        <w:rPr>
          <w:rFonts w:cs="Arial"/>
          <w:sz w:val="20"/>
          <w:szCs w:val="20"/>
        </w:rPr>
        <w:t>Se aumenta el presupuesto de la LEC General a $</w:t>
      </w:r>
      <w:r>
        <w:rPr>
          <w:rFonts w:cs="Arial"/>
          <w:color w:val="000000"/>
          <w:sz w:val="20"/>
        </w:rPr>
        <w:t>20</w:t>
      </w:r>
      <w:proofErr w:type="gramStart"/>
      <w:r>
        <w:rPr>
          <w:rFonts w:cs="Arial"/>
          <w:color w:val="000000"/>
          <w:sz w:val="20"/>
        </w:rPr>
        <w:t>,</w:t>
      </w:r>
      <w:r w:rsidRPr="007B0A4C">
        <w:rPr>
          <w:rFonts w:cs="Arial"/>
          <w:color w:val="000000"/>
          <w:sz w:val="20"/>
        </w:rPr>
        <w:t>0</w:t>
      </w:r>
      <w:r>
        <w:rPr>
          <w:rFonts w:cs="Arial"/>
          <w:color w:val="000000"/>
          <w:sz w:val="20"/>
        </w:rPr>
        <w:t>22,656,499</w:t>
      </w:r>
      <w:proofErr w:type="gramEnd"/>
      <w:r>
        <w:rPr>
          <w:rFonts w:cs="Arial"/>
          <w:color w:val="000000"/>
          <w:sz w:val="20"/>
        </w:rPr>
        <w:t>.</w:t>
      </w:r>
    </w:p>
    <w:p w:rsidR="0008352F" w:rsidRPr="0008352F" w:rsidRDefault="0008352F" w:rsidP="007A7D0B">
      <w:pPr>
        <w:pStyle w:val="Prrafodelista"/>
        <w:numPr>
          <w:ilvl w:val="0"/>
          <w:numId w:val="10"/>
        </w:numPr>
        <w:jc w:val="both"/>
        <w:rPr>
          <w:rFonts w:cs="Arial"/>
          <w:sz w:val="20"/>
          <w:szCs w:val="20"/>
        </w:rPr>
      </w:pPr>
      <w:r>
        <w:rPr>
          <w:rFonts w:cs="Arial"/>
          <w:color w:val="000000"/>
          <w:sz w:val="20"/>
        </w:rPr>
        <w:t xml:space="preserve">Los puntos 1 y 2 quedan en firme, una vez FINAGRO expida la(s) correspondiente(s) circular(es). </w:t>
      </w:r>
    </w:p>
    <w:p w:rsidR="0008352F" w:rsidRPr="0008352F" w:rsidRDefault="0008352F" w:rsidP="007A7D0B">
      <w:pPr>
        <w:pStyle w:val="Prrafodelista"/>
        <w:numPr>
          <w:ilvl w:val="0"/>
          <w:numId w:val="10"/>
        </w:numPr>
        <w:jc w:val="both"/>
        <w:rPr>
          <w:rFonts w:cs="Arial"/>
          <w:sz w:val="20"/>
          <w:szCs w:val="20"/>
        </w:rPr>
      </w:pPr>
      <w:r>
        <w:rPr>
          <w:rFonts w:cs="Arial"/>
          <w:color w:val="000000"/>
          <w:sz w:val="20"/>
        </w:rPr>
        <w:t xml:space="preserve">Se aprueba una adición al contrato 418 de 2016 de </w:t>
      </w:r>
      <w:r w:rsidR="00C24901">
        <w:rPr>
          <w:rFonts w:cs="Arial"/>
          <w:sz w:val="20"/>
          <w:szCs w:val="20"/>
        </w:rPr>
        <w:t>$27.626.924.000</w:t>
      </w:r>
      <w:r>
        <w:rPr>
          <w:rFonts w:cs="Arial"/>
          <w:color w:val="000000"/>
          <w:sz w:val="20"/>
        </w:rPr>
        <w:t>. Estos recursos se distribuyen entre el segmento ICR Colombia Siembra,</w:t>
      </w:r>
      <w:ins w:id="203" w:author="fmolina" w:date="2016-11-08T16:19:00Z">
        <w:r w:rsidR="00D359E2">
          <w:rPr>
            <w:rFonts w:cs="Arial"/>
            <w:color w:val="000000"/>
            <w:sz w:val="20"/>
          </w:rPr>
          <w:t xml:space="preserve"> ICR General,</w:t>
        </w:r>
      </w:ins>
      <w:r>
        <w:rPr>
          <w:rFonts w:cs="Arial"/>
          <w:color w:val="000000"/>
          <w:sz w:val="20"/>
        </w:rPr>
        <w:t xml:space="preserve"> Administración y Gravamen a los Movimientos Financieros (GMF). </w:t>
      </w:r>
    </w:p>
    <w:p w:rsidR="0008352F" w:rsidRDefault="0008352F" w:rsidP="007A7D0B">
      <w:pPr>
        <w:pStyle w:val="Prrafodelista"/>
        <w:numPr>
          <w:ilvl w:val="0"/>
          <w:numId w:val="10"/>
        </w:numPr>
        <w:jc w:val="both"/>
        <w:rPr>
          <w:rFonts w:cs="Arial"/>
          <w:sz w:val="20"/>
          <w:szCs w:val="20"/>
        </w:rPr>
      </w:pPr>
      <w:r>
        <w:rPr>
          <w:rFonts w:cs="Arial"/>
          <w:sz w:val="20"/>
          <w:szCs w:val="20"/>
        </w:rPr>
        <w:t xml:space="preserve">Se hace una reserva temporal de $9,924 millones de pesos, para que los 5 proyectos asociativos para sembrar palma de aceite en el municipio de </w:t>
      </w:r>
      <w:proofErr w:type="spellStart"/>
      <w:r>
        <w:rPr>
          <w:rFonts w:cs="Arial"/>
          <w:sz w:val="20"/>
          <w:szCs w:val="20"/>
        </w:rPr>
        <w:t>Tumaco</w:t>
      </w:r>
      <w:proofErr w:type="spellEnd"/>
      <w:r>
        <w:rPr>
          <w:rFonts w:cs="Arial"/>
          <w:sz w:val="20"/>
          <w:szCs w:val="20"/>
        </w:rPr>
        <w:t xml:space="preserve"> (Nariño), accedan al ICR.</w:t>
      </w:r>
    </w:p>
    <w:p w:rsidR="00326682" w:rsidRPr="00190091" w:rsidRDefault="00326682" w:rsidP="00190091">
      <w:pPr>
        <w:ind w:left="360"/>
        <w:jc w:val="both"/>
        <w:rPr>
          <w:rFonts w:cs="Arial"/>
          <w:sz w:val="20"/>
          <w:szCs w:val="20"/>
        </w:rPr>
      </w:pPr>
      <w:r w:rsidRPr="00190091">
        <w:rPr>
          <w:rFonts w:cs="Arial"/>
          <w:sz w:val="20"/>
          <w:szCs w:val="20"/>
        </w:rPr>
        <w:lastRenderedPageBreak/>
        <w:t xml:space="preserve"> </w:t>
      </w:r>
    </w:p>
    <w:p w:rsidR="007A7D0B" w:rsidRDefault="007A7D0B" w:rsidP="008B3774">
      <w:pPr>
        <w:rPr>
          <w:rFonts w:cs="Arial"/>
          <w:sz w:val="20"/>
          <w:szCs w:val="20"/>
        </w:rPr>
      </w:pPr>
    </w:p>
    <w:p w:rsidR="008B3774" w:rsidRDefault="00C815EC" w:rsidP="008B3774">
      <w:pPr>
        <w:rPr>
          <w:rFonts w:cs="Arial"/>
          <w:sz w:val="20"/>
          <w:szCs w:val="20"/>
        </w:rPr>
      </w:pPr>
      <w:r>
        <w:rPr>
          <w:rFonts w:cs="Arial"/>
          <w:sz w:val="20"/>
          <w:szCs w:val="20"/>
        </w:rPr>
        <w:t>Siendo la</w:t>
      </w:r>
      <w:r w:rsidR="00190091">
        <w:rPr>
          <w:rFonts w:cs="Arial"/>
          <w:sz w:val="20"/>
          <w:szCs w:val="20"/>
        </w:rPr>
        <w:t>s</w:t>
      </w:r>
      <w:r w:rsidR="006D2442">
        <w:rPr>
          <w:rFonts w:cs="Arial"/>
          <w:sz w:val="20"/>
          <w:szCs w:val="20"/>
        </w:rPr>
        <w:t xml:space="preserve"> </w:t>
      </w:r>
      <w:r>
        <w:rPr>
          <w:rFonts w:cs="Arial"/>
          <w:sz w:val="20"/>
          <w:szCs w:val="20"/>
        </w:rPr>
        <w:t>1</w:t>
      </w:r>
      <w:r w:rsidR="00190091">
        <w:rPr>
          <w:rFonts w:cs="Arial"/>
          <w:sz w:val="20"/>
          <w:szCs w:val="20"/>
        </w:rPr>
        <w:t>1</w:t>
      </w:r>
      <w:r>
        <w:rPr>
          <w:rFonts w:cs="Arial"/>
          <w:sz w:val="20"/>
          <w:szCs w:val="20"/>
        </w:rPr>
        <w:t>:</w:t>
      </w:r>
      <w:r w:rsidR="00190091">
        <w:rPr>
          <w:rFonts w:cs="Arial"/>
          <w:sz w:val="20"/>
          <w:szCs w:val="20"/>
        </w:rPr>
        <w:t>3</w:t>
      </w:r>
      <w:r w:rsidR="008B3774">
        <w:rPr>
          <w:rFonts w:cs="Arial"/>
          <w:sz w:val="20"/>
          <w:szCs w:val="20"/>
        </w:rPr>
        <w:t xml:space="preserve">0 </w:t>
      </w:r>
      <w:r w:rsidR="00190091">
        <w:rPr>
          <w:rFonts w:cs="Arial"/>
          <w:sz w:val="20"/>
          <w:szCs w:val="20"/>
        </w:rPr>
        <w:t>a</w:t>
      </w:r>
      <w:r w:rsidR="008B3774">
        <w:rPr>
          <w:rFonts w:cs="Arial"/>
          <w:sz w:val="20"/>
          <w:szCs w:val="20"/>
        </w:rPr>
        <w:t>.m. se dio por terminada la reunión.</w:t>
      </w:r>
    </w:p>
    <w:p w:rsidR="008B3774" w:rsidRDefault="008B3774" w:rsidP="008B3774">
      <w:pPr>
        <w:rPr>
          <w:rFonts w:cs="Arial"/>
          <w:sz w:val="20"/>
          <w:szCs w:val="20"/>
        </w:rPr>
      </w:pPr>
    </w:p>
    <w:p w:rsidR="00061442" w:rsidRDefault="008B3774" w:rsidP="008B3774">
      <w:pPr>
        <w:jc w:val="both"/>
        <w:rPr>
          <w:rFonts w:cs="Arial"/>
          <w:sz w:val="20"/>
          <w:szCs w:val="20"/>
        </w:rPr>
      </w:pPr>
      <w:r>
        <w:rPr>
          <w:rFonts w:cs="Arial"/>
          <w:sz w:val="20"/>
          <w:szCs w:val="20"/>
        </w:rPr>
        <w:t xml:space="preserve">Se anexa Plan Operativo aprobado con los cambios realizados, documento que </w:t>
      </w:r>
      <w:r w:rsidRPr="004566C5">
        <w:rPr>
          <w:rFonts w:cs="Arial"/>
          <w:sz w:val="20"/>
          <w:szCs w:val="20"/>
        </w:rPr>
        <w:t>hace parte integral de la presente acta.</w:t>
      </w:r>
    </w:p>
    <w:p w:rsidR="008B3774" w:rsidRDefault="008B3774" w:rsidP="004566C5">
      <w:pPr>
        <w:jc w:val="both"/>
        <w:rPr>
          <w:rFonts w:cs="Arial"/>
          <w:sz w:val="20"/>
          <w:szCs w:val="20"/>
        </w:rPr>
      </w:pPr>
      <w:r>
        <w:rPr>
          <w:rFonts w:cs="Arial"/>
          <w:sz w:val="20"/>
          <w:szCs w:val="20"/>
        </w:rPr>
        <w:t>Se anexa presentación hecha por FINAGRO con la ejecución de los recursos de las Líneas Especiales de Crédito y del Incentivo a la Capitalización Rural.</w:t>
      </w:r>
    </w:p>
    <w:p w:rsidR="00190091" w:rsidRDefault="0047390E" w:rsidP="004566C5">
      <w:pPr>
        <w:jc w:val="both"/>
        <w:rPr>
          <w:rFonts w:cs="Arial"/>
          <w:sz w:val="20"/>
          <w:szCs w:val="20"/>
        </w:rPr>
      </w:pPr>
      <w:r>
        <w:rPr>
          <w:rFonts w:cs="Arial"/>
          <w:sz w:val="20"/>
          <w:szCs w:val="20"/>
        </w:rPr>
        <w:t xml:space="preserve">Se anexa </w:t>
      </w:r>
      <w:r w:rsidR="00190091">
        <w:rPr>
          <w:rFonts w:cs="Arial"/>
          <w:sz w:val="20"/>
          <w:szCs w:val="20"/>
        </w:rPr>
        <w:t xml:space="preserve">Resolución del Ministerio de Hacienda y Crédito Público No. 3703 del 26 de octubre de 2016. </w:t>
      </w:r>
    </w:p>
    <w:p w:rsidR="00190091" w:rsidRDefault="00190091" w:rsidP="004566C5">
      <w:pPr>
        <w:jc w:val="both"/>
        <w:rPr>
          <w:rFonts w:cs="Arial"/>
          <w:sz w:val="20"/>
          <w:szCs w:val="20"/>
        </w:rPr>
      </w:pPr>
      <w:r>
        <w:rPr>
          <w:rFonts w:cs="Arial"/>
          <w:sz w:val="20"/>
          <w:szCs w:val="20"/>
        </w:rPr>
        <w:t>Se anexa presentación programa presidencial TODOS SOMOS PAZCIFICO.</w:t>
      </w:r>
    </w:p>
    <w:p w:rsidR="00190091" w:rsidRDefault="00190091" w:rsidP="004566C5">
      <w:pPr>
        <w:jc w:val="both"/>
        <w:rPr>
          <w:rFonts w:cs="Arial"/>
          <w:sz w:val="20"/>
          <w:szCs w:val="20"/>
        </w:rPr>
      </w:pPr>
      <w:r>
        <w:rPr>
          <w:rFonts w:cs="Arial"/>
          <w:sz w:val="20"/>
          <w:szCs w:val="20"/>
        </w:rPr>
        <w:t xml:space="preserve">Se anexa carta dirigida al Presidente de la República, firmada y enviada el 18 de octubre de 2016 por líderes sociales y representantes de asociaciones de pequeños productores del municipio de </w:t>
      </w:r>
      <w:proofErr w:type="spellStart"/>
      <w:r>
        <w:rPr>
          <w:rFonts w:cs="Arial"/>
          <w:sz w:val="20"/>
          <w:szCs w:val="20"/>
        </w:rPr>
        <w:t>Tumaco</w:t>
      </w:r>
      <w:proofErr w:type="spellEnd"/>
      <w:r>
        <w:rPr>
          <w:rFonts w:cs="Arial"/>
          <w:sz w:val="20"/>
          <w:szCs w:val="20"/>
        </w:rPr>
        <w:t xml:space="preserve"> (Nariño).</w:t>
      </w:r>
    </w:p>
    <w:p w:rsidR="00190091" w:rsidRDefault="00190091" w:rsidP="004566C5">
      <w:pPr>
        <w:jc w:val="both"/>
        <w:rPr>
          <w:rFonts w:cs="Arial"/>
          <w:sz w:val="20"/>
          <w:szCs w:val="20"/>
        </w:rPr>
      </w:pPr>
      <w:r>
        <w:rPr>
          <w:rFonts w:cs="Arial"/>
          <w:sz w:val="20"/>
          <w:szCs w:val="20"/>
        </w:rPr>
        <w:t>Se anexa carta enviada por César Augusto Cortés, Vicepresidente de Banca Agropecuaria del Banco Agrario de Colombia, enviada a Efraín Rosas Díaz, Director de Financiamiento y Riesgos Agropecuarios.</w:t>
      </w:r>
    </w:p>
    <w:p w:rsidR="005C4243" w:rsidRDefault="005C4243">
      <w:pPr>
        <w:rPr>
          <w:rFonts w:cs="Arial"/>
          <w:sz w:val="20"/>
          <w:szCs w:val="20"/>
        </w:rPr>
      </w:pPr>
    </w:p>
    <w:p w:rsidR="00F6515C" w:rsidRPr="00F6515C" w:rsidRDefault="00F6515C">
      <w:pPr>
        <w:rPr>
          <w:rFonts w:cs="Arial"/>
          <w:sz w:val="20"/>
          <w:szCs w:val="20"/>
        </w:rPr>
      </w:pPr>
      <w:r w:rsidRPr="00F6515C">
        <w:rPr>
          <w:rFonts w:cs="Arial"/>
          <w:sz w:val="20"/>
          <w:szCs w:val="20"/>
        </w:rPr>
        <w:t>Firmas:</w:t>
      </w:r>
    </w:p>
    <w:p w:rsidR="00F6515C" w:rsidRDefault="00F6515C">
      <w:pPr>
        <w:rPr>
          <w:rFonts w:cs="Arial"/>
          <w:sz w:val="16"/>
          <w:szCs w:val="16"/>
        </w:rPr>
      </w:pPr>
    </w:p>
    <w:p w:rsidR="00AB7A73" w:rsidRDefault="00AB7A73" w:rsidP="00597442">
      <w:pPr>
        <w:jc w:val="both"/>
        <w:rPr>
          <w:rFonts w:cs="Arial"/>
          <w:sz w:val="16"/>
          <w:szCs w:val="16"/>
        </w:rPr>
      </w:pPr>
    </w:p>
    <w:p w:rsidR="007B6E1E" w:rsidRDefault="007B6E1E" w:rsidP="00597442">
      <w:pPr>
        <w:jc w:val="both"/>
        <w:rPr>
          <w:rFonts w:cs="Arial"/>
          <w:sz w:val="16"/>
          <w:szCs w:val="16"/>
        </w:rPr>
      </w:pPr>
    </w:p>
    <w:p w:rsidR="007B6E1E" w:rsidRDefault="007B6E1E" w:rsidP="00597442">
      <w:pPr>
        <w:jc w:val="both"/>
        <w:rPr>
          <w:rFonts w:cs="Arial"/>
          <w:sz w:val="16"/>
          <w:szCs w:val="16"/>
        </w:rPr>
      </w:pPr>
    </w:p>
    <w:p w:rsidR="003864B8" w:rsidRDefault="003864B8" w:rsidP="00597442">
      <w:pPr>
        <w:jc w:val="both"/>
        <w:rPr>
          <w:rFonts w:cs="Arial"/>
          <w:b/>
          <w:sz w:val="20"/>
          <w:szCs w:val="20"/>
        </w:rPr>
      </w:pPr>
    </w:p>
    <w:p w:rsidR="0047390E" w:rsidRDefault="0047390E" w:rsidP="00597442">
      <w:pPr>
        <w:jc w:val="both"/>
        <w:rPr>
          <w:rFonts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0"/>
        <w:gridCol w:w="1180"/>
        <w:gridCol w:w="3543"/>
      </w:tblGrid>
      <w:tr w:rsidR="0047390E" w:rsidTr="005C4243">
        <w:tc>
          <w:tcPr>
            <w:tcW w:w="3540" w:type="dxa"/>
          </w:tcPr>
          <w:p w:rsidR="0047390E" w:rsidRDefault="0047390E" w:rsidP="00597442">
            <w:pPr>
              <w:jc w:val="both"/>
              <w:rPr>
                <w:rFonts w:cs="Arial"/>
                <w:b/>
                <w:sz w:val="20"/>
                <w:szCs w:val="20"/>
              </w:rPr>
            </w:pPr>
            <w:r w:rsidRPr="006E3936">
              <w:rPr>
                <w:rFonts w:cs="Arial"/>
                <w:b/>
                <w:sz w:val="20"/>
                <w:szCs w:val="20"/>
              </w:rPr>
              <w:t>Efraín Rosas Díaz</w:t>
            </w:r>
          </w:p>
        </w:tc>
        <w:tc>
          <w:tcPr>
            <w:tcW w:w="1180" w:type="dxa"/>
          </w:tcPr>
          <w:p w:rsidR="0047390E" w:rsidRDefault="0047390E" w:rsidP="00597442">
            <w:pPr>
              <w:jc w:val="both"/>
              <w:rPr>
                <w:rFonts w:cs="Arial"/>
                <w:b/>
                <w:sz w:val="20"/>
                <w:szCs w:val="20"/>
              </w:rPr>
            </w:pPr>
          </w:p>
        </w:tc>
        <w:tc>
          <w:tcPr>
            <w:tcW w:w="3543" w:type="dxa"/>
          </w:tcPr>
          <w:p w:rsidR="0047390E" w:rsidRDefault="00C815EC" w:rsidP="00597442">
            <w:pPr>
              <w:jc w:val="both"/>
              <w:rPr>
                <w:rFonts w:cs="Arial"/>
                <w:b/>
                <w:sz w:val="20"/>
                <w:szCs w:val="20"/>
              </w:rPr>
            </w:pPr>
            <w:r>
              <w:rPr>
                <w:rFonts w:cs="Arial"/>
                <w:b/>
                <w:sz w:val="20"/>
                <w:szCs w:val="20"/>
              </w:rPr>
              <w:t>William Granados</w:t>
            </w:r>
          </w:p>
        </w:tc>
      </w:tr>
      <w:tr w:rsidR="0047390E" w:rsidTr="005C4243">
        <w:tc>
          <w:tcPr>
            <w:tcW w:w="3540" w:type="dxa"/>
          </w:tcPr>
          <w:p w:rsidR="0047390E" w:rsidRPr="0047390E" w:rsidRDefault="0047390E" w:rsidP="0047390E">
            <w:pPr>
              <w:rPr>
                <w:rFonts w:cs="Arial"/>
                <w:sz w:val="20"/>
                <w:szCs w:val="20"/>
              </w:rPr>
            </w:pPr>
            <w:r w:rsidRPr="0047390E">
              <w:rPr>
                <w:rFonts w:cs="Arial"/>
                <w:sz w:val="20"/>
                <w:szCs w:val="20"/>
              </w:rPr>
              <w:t>Director de Financiamiento y Riesgos Agropecuarios</w:t>
            </w:r>
          </w:p>
          <w:p w:rsidR="0047390E" w:rsidRDefault="0047390E" w:rsidP="0047390E">
            <w:pPr>
              <w:rPr>
                <w:rFonts w:cs="Arial"/>
                <w:b/>
                <w:sz w:val="20"/>
                <w:szCs w:val="20"/>
              </w:rPr>
            </w:pPr>
            <w:r w:rsidRPr="0047390E">
              <w:rPr>
                <w:rFonts w:cs="Arial"/>
                <w:sz w:val="20"/>
                <w:szCs w:val="20"/>
              </w:rPr>
              <w:t>Ministerio de Agricultura y Desarrollo Rural</w:t>
            </w:r>
          </w:p>
        </w:tc>
        <w:tc>
          <w:tcPr>
            <w:tcW w:w="1180" w:type="dxa"/>
          </w:tcPr>
          <w:p w:rsidR="0047390E" w:rsidRDefault="0047390E" w:rsidP="00597442">
            <w:pPr>
              <w:jc w:val="both"/>
              <w:rPr>
                <w:rFonts w:cs="Arial"/>
                <w:b/>
                <w:sz w:val="20"/>
                <w:szCs w:val="20"/>
              </w:rPr>
            </w:pPr>
          </w:p>
        </w:tc>
        <w:tc>
          <w:tcPr>
            <w:tcW w:w="3543" w:type="dxa"/>
          </w:tcPr>
          <w:p w:rsidR="0047390E" w:rsidRPr="0047390E" w:rsidRDefault="0047390E" w:rsidP="00597442">
            <w:pPr>
              <w:jc w:val="both"/>
              <w:rPr>
                <w:rFonts w:cs="Arial"/>
                <w:sz w:val="20"/>
                <w:szCs w:val="20"/>
              </w:rPr>
            </w:pPr>
            <w:r w:rsidRPr="0047390E">
              <w:rPr>
                <w:rFonts w:cs="Arial"/>
                <w:sz w:val="20"/>
                <w:szCs w:val="20"/>
              </w:rPr>
              <w:t>Delegado del Director</w:t>
            </w:r>
          </w:p>
          <w:p w:rsidR="0047390E" w:rsidRPr="0047390E" w:rsidRDefault="0047390E" w:rsidP="00597442">
            <w:pPr>
              <w:jc w:val="both"/>
              <w:rPr>
                <w:rFonts w:cs="Arial"/>
                <w:sz w:val="20"/>
                <w:szCs w:val="20"/>
              </w:rPr>
            </w:pPr>
            <w:r w:rsidRPr="0047390E">
              <w:rPr>
                <w:rFonts w:cs="Arial"/>
                <w:sz w:val="20"/>
                <w:szCs w:val="20"/>
              </w:rPr>
              <w:t>Profesional de la Dirección de Cadenas Agrícolas y Forestales</w:t>
            </w:r>
          </w:p>
          <w:p w:rsidR="0047390E" w:rsidRDefault="0047390E" w:rsidP="00597442">
            <w:pPr>
              <w:jc w:val="both"/>
              <w:rPr>
                <w:rFonts w:cs="Arial"/>
                <w:b/>
                <w:sz w:val="20"/>
                <w:szCs w:val="20"/>
              </w:rPr>
            </w:pPr>
            <w:r w:rsidRPr="0047390E">
              <w:rPr>
                <w:rFonts w:cs="Arial"/>
                <w:sz w:val="20"/>
                <w:szCs w:val="20"/>
              </w:rPr>
              <w:t>Ministerio de Agricultura y Desarrollo Rural</w:t>
            </w:r>
          </w:p>
        </w:tc>
      </w:tr>
    </w:tbl>
    <w:p w:rsidR="0047390E" w:rsidRDefault="0047390E" w:rsidP="00597442">
      <w:pPr>
        <w:jc w:val="both"/>
        <w:rPr>
          <w:rFonts w:cs="Arial"/>
          <w:b/>
          <w:sz w:val="20"/>
          <w:szCs w:val="20"/>
        </w:rPr>
      </w:pPr>
    </w:p>
    <w:p w:rsidR="0047390E" w:rsidRDefault="0047390E" w:rsidP="00597442">
      <w:pPr>
        <w:jc w:val="both"/>
        <w:rPr>
          <w:rFonts w:cs="Arial"/>
          <w:b/>
          <w:sz w:val="20"/>
          <w:szCs w:val="20"/>
        </w:rPr>
      </w:pPr>
    </w:p>
    <w:p w:rsidR="00093467" w:rsidRDefault="006E3936" w:rsidP="00F02D49">
      <w:pPr>
        <w:jc w:val="both"/>
        <w:rPr>
          <w:rFonts w:cs="Arial"/>
          <w:b/>
          <w:sz w:val="20"/>
          <w:szCs w:val="20"/>
        </w:rPr>
      </w:pPr>
      <w:r w:rsidRPr="006E3936">
        <w:rPr>
          <w:rFonts w:cs="Arial"/>
          <w:b/>
          <w:sz w:val="20"/>
          <w:szCs w:val="20"/>
        </w:rPr>
        <w:t xml:space="preserve"> </w:t>
      </w:r>
    </w:p>
    <w:p w:rsidR="00093467" w:rsidRDefault="00093467" w:rsidP="00F02D49">
      <w:pPr>
        <w:jc w:val="both"/>
        <w:rPr>
          <w:rFonts w:cs="Arial"/>
          <w:b/>
          <w:sz w:val="20"/>
          <w:szCs w:val="20"/>
        </w:rPr>
      </w:pPr>
    </w:p>
    <w:p w:rsidR="00943199" w:rsidRDefault="00943199" w:rsidP="00F02D49">
      <w:pPr>
        <w:jc w:val="both"/>
        <w:rPr>
          <w:rFonts w:cs="Arial"/>
          <w:b/>
          <w:sz w:val="20"/>
          <w:szCs w:val="20"/>
        </w:rPr>
      </w:pPr>
    </w:p>
    <w:p w:rsidR="0047390E" w:rsidRDefault="0047390E" w:rsidP="00F02D49">
      <w:pPr>
        <w:jc w:val="both"/>
        <w:rPr>
          <w:rFonts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9"/>
        <w:gridCol w:w="1134"/>
        <w:gridCol w:w="3590"/>
      </w:tblGrid>
      <w:tr w:rsidR="00C815EC" w:rsidTr="005C4243">
        <w:tc>
          <w:tcPr>
            <w:tcW w:w="3539" w:type="dxa"/>
          </w:tcPr>
          <w:p w:rsidR="00C815EC" w:rsidRDefault="007B6E1E" w:rsidP="00BD5ADB">
            <w:pPr>
              <w:jc w:val="both"/>
              <w:rPr>
                <w:rFonts w:cs="Arial"/>
                <w:b/>
                <w:sz w:val="20"/>
                <w:szCs w:val="20"/>
              </w:rPr>
            </w:pPr>
            <w:r>
              <w:rPr>
                <w:rFonts w:cs="Arial"/>
                <w:b/>
                <w:sz w:val="20"/>
                <w:szCs w:val="20"/>
              </w:rPr>
              <w:t>Luis Humberto Guzmán</w:t>
            </w:r>
          </w:p>
        </w:tc>
        <w:tc>
          <w:tcPr>
            <w:tcW w:w="1134" w:type="dxa"/>
            <w:vMerge w:val="restart"/>
          </w:tcPr>
          <w:p w:rsidR="00C815EC" w:rsidRDefault="00C815EC" w:rsidP="00BD5ADB">
            <w:pPr>
              <w:jc w:val="both"/>
              <w:rPr>
                <w:rFonts w:cs="Arial"/>
                <w:b/>
                <w:sz w:val="20"/>
                <w:szCs w:val="20"/>
              </w:rPr>
            </w:pPr>
          </w:p>
        </w:tc>
        <w:tc>
          <w:tcPr>
            <w:tcW w:w="3590" w:type="dxa"/>
          </w:tcPr>
          <w:p w:rsidR="00C815EC" w:rsidRDefault="00190091" w:rsidP="00BD5ADB">
            <w:pPr>
              <w:jc w:val="both"/>
              <w:rPr>
                <w:rFonts w:cs="Arial"/>
                <w:b/>
                <w:sz w:val="20"/>
                <w:szCs w:val="20"/>
              </w:rPr>
            </w:pPr>
            <w:r>
              <w:rPr>
                <w:rFonts w:cs="Arial"/>
                <w:b/>
                <w:sz w:val="20"/>
                <w:szCs w:val="20"/>
              </w:rPr>
              <w:t>Julio Corzo</w:t>
            </w:r>
          </w:p>
        </w:tc>
      </w:tr>
      <w:tr w:rsidR="00C815EC" w:rsidTr="005C4243">
        <w:tc>
          <w:tcPr>
            <w:tcW w:w="3539" w:type="dxa"/>
          </w:tcPr>
          <w:p w:rsidR="00C815EC" w:rsidRPr="0047390E" w:rsidRDefault="007B6E1E" w:rsidP="00C815EC">
            <w:pPr>
              <w:jc w:val="both"/>
              <w:rPr>
                <w:rFonts w:cs="Arial"/>
                <w:sz w:val="20"/>
                <w:szCs w:val="20"/>
              </w:rPr>
            </w:pPr>
            <w:r>
              <w:rPr>
                <w:rFonts w:cs="Arial"/>
                <w:sz w:val="20"/>
                <w:szCs w:val="20"/>
              </w:rPr>
              <w:t>Director</w:t>
            </w:r>
            <w:r w:rsidR="00C815EC" w:rsidRPr="0047390E">
              <w:rPr>
                <w:rFonts w:cs="Arial"/>
                <w:sz w:val="20"/>
                <w:szCs w:val="20"/>
              </w:rPr>
              <w:t xml:space="preserve"> de Cadenas </w:t>
            </w:r>
            <w:r w:rsidR="00C815EC">
              <w:rPr>
                <w:rFonts w:cs="Arial"/>
                <w:sz w:val="20"/>
                <w:szCs w:val="20"/>
              </w:rPr>
              <w:t xml:space="preserve">Pecuarias, </w:t>
            </w:r>
            <w:r w:rsidR="005C4243">
              <w:rPr>
                <w:rFonts w:cs="Arial"/>
                <w:sz w:val="20"/>
                <w:szCs w:val="20"/>
              </w:rPr>
              <w:t>Pesqueras y Acuícolas</w:t>
            </w:r>
          </w:p>
          <w:p w:rsidR="00C815EC" w:rsidRDefault="00C815EC" w:rsidP="00C815EC">
            <w:pPr>
              <w:rPr>
                <w:rFonts w:cs="Arial"/>
                <w:b/>
                <w:sz w:val="20"/>
                <w:szCs w:val="20"/>
              </w:rPr>
            </w:pPr>
            <w:r w:rsidRPr="0047390E">
              <w:rPr>
                <w:rFonts w:cs="Arial"/>
                <w:sz w:val="20"/>
                <w:szCs w:val="20"/>
              </w:rPr>
              <w:t>Ministerio de Agricultura y Desarrollo Rural</w:t>
            </w:r>
          </w:p>
        </w:tc>
        <w:tc>
          <w:tcPr>
            <w:tcW w:w="1134" w:type="dxa"/>
            <w:vMerge/>
          </w:tcPr>
          <w:p w:rsidR="00C815EC" w:rsidRDefault="00C815EC" w:rsidP="00BD5ADB">
            <w:pPr>
              <w:jc w:val="both"/>
              <w:rPr>
                <w:rFonts w:cs="Arial"/>
                <w:b/>
                <w:sz w:val="20"/>
                <w:szCs w:val="20"/>
              </w:rPr>
            </w:pPr>
          </w:p>
        </w:tc>
        <w:tc>
          <w:tcPr>
            <w:tcW w:w="3590" w:type="dxa"/>
          </w:tcPr>
          <w:p w:rsidR="00C815EC" w:rsidRDefault="00C815EC" w:rsidP="00190091">
            <w:pPr>
              <w:jc w:val="both"/>
              <w:rPr>
                <w:rFonts w:cs="Arial"/>
                <w:b/>
                <w:sz w:val="20"/>
                <w:szCs w:val="20"/>
              </w:rPr>
            </w:pPr>
            <w:r w:rsidRPr="00093467">
              <w:rPr>
                <w:rFonts w:cs="Arial"/>
                <w:sz w:val="20"/>
                <w:szCs w:val="20"/>
              </w:rPr>
              <w:t>Vicepresidente</w:t>
            </w:r>
            <w:r w:rsidR="00190091">
              <w:rPr>
                <w:rFonts w:cs="Arial"/>
                <w:sz w:val="20"/>
                <w:szCs w:val="20"/>
              </w:rPr>
              <w:t xml:space="preserve"> de Operaciones</w:t>
            </w:r>
            <w:r w:rsidRPr="00093467">
              <w:rPr>
                <w:rFonts w:cs="Arial"/>
                <w:sz w:val="20"/>
                <w:szCs w:val="20"/>
              </w:rPr>
              <w:t xml:space="preserve"> de FINAGRO.</w:t>
            </w:r>
          </w:p>
        </w:tc>
      </w:tr>
    </w:tbl>
    <w:p w:rsidR="006E3936" w:rsidRDefault="006E3936" w:rsidP="00F02D49">
      <w:pPr>
        <w:jc w:val="both"/>
        <w:rPr>
          <w:rFonts w:cs="Arial"/>
          <w:b/>
          <w:sz w:val="20"/>
          <w:szCs w:val="20"/>
        </w:rPr>
      </w:pPr>
      <w:r w:rsidRPr="006E3936">
        <w:rPr>
          <w:rFonts w:cs="Arial"/>
          <w:b/>
          <w:sz w:val="20"/>
          <w:szCs w:val="20"/>
        </w:rPr>
        <w:t xml:space="preserve">                                       </w:t>
      </w:r>
      <w:r>
        <w:rPr>
          <w:rFonts w:cs="Arial"/>
          <w:b/>
          <w:sz w:val="20"/>
          <w:szCs w:val="20"/>
        </w:rPr>
        <w:t xml:space="preserve">                      </w:t>
      </w:r>
      <w:r w:rsidR="00641653">
        <w:rPr>
          <w:rFonts w:cs="Arial"/>
          <w:b/>
          <w:sz w:val="20"/>
          <w:szCs w:val="20"/>
        </w:rPr>
        <w:t xml:space="preserve"> </w:t>
      </w:r>
      <w:r w:rsidRPr="006E3936">
        <w:rPr>
          <w:rFonts w:cs="Arial"/>
          <w:b/>
          <w:sz w:val="20"/>
          <w:szCs w:val="20"/>
        </w:rPr>
        <w:t xml:space="preserve"> </w:t>
      </w:r>
    </w:p>
    <w:sectPr w:rsidR="006E3936" w:rsidSect="00A81A3B">
      <w:headerReference w:type="default" r:id="rId19"/>
      <w:footerReference w:type="default" r:id="rId20"/>
      <w:pgSz w:w="12242" w:h="15842" w:code="1"/>
      <w:pgMar w:top="2268" w:right="1701"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170" w:rsidRDefault="003D7170">
      <w:r>
        <w:separator/>
      </w:r>
    </w:p>
  </w:endnote>
  <w:endnote w:type="continuationSeparator" w:id="0">
    <w:p w:rsidR="003D7170" w:rsidRDefault="003D7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2323856"/>
      <w:docPartObj>
        <w:docPartGallery w:val="Page Numbers (Bottom of Page)"/>
        <w:docPartUnique/>
      </w:docPartObj>
    </w:sdtPr>
    <w:sdtContent>
      <w:p w:rsidR="00D359E2" w:rsidRDefault="00D359E2">
        <w:pPr>
          <w:pStyle w:val="Piedepgina"/>
          <w:jc w:val="right"/>
        </w:pPr>
        <w:fldSimple w:instr="PAGE   \* MERGEFORMAT">
          <w:r w:rsidR="00486DD1">
            <w:rPr>
              <w:noProof/>
            </w:rPr>
            <w:t>1</w:t>
          </w:r>
        </w:fldSimple>
      </w:p>
    </w:sdtContent>
  </w:sdt>
  <w:p w:rsidR="00D359E2" w:rsidRDefault="00D359E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170" w:rsidRDefault="003D7170">
      <w:r>
        <w:separator/>
      </w:r>
    </w:p>
  </w:footnote>
  <w:footnote w:type="continuationSeparator" w:id="0">
    <w:p w:rsidR="003D7170" w:rsidRDefault="003D7170">
      <w:r>
        <w:continuationSeparator/>
      </w:r>
    </w:p>
  </w:footnote>
  <w:footnote w:id="1">
    <w:p w:rsidR="00D359E2" w:rsidRPr="00461A2D" w:rsidRDefault="00D359E2" w:rsidP="00461A2D">
      <w:pPr>
        <w:pStyle w:val="Textonotapie"/>
        <w:jc w:val="both"/>
        <w:rPr>
          <w:lang w:val="es-CO"/>
        </w:rPr>
      </w:pPr>
      <w:r>
        <w:rPr>
          <w:rStyle w:val="Refdenotaalpie"/>
        </w:rPr>
        <w:footnoteRef/>
      </w:r>
      <w:r>
        <w:t xml:space="preserve"> </w:t>
      </w:r>
      <w:r>
        <w:rPr>
          <w:lang w:val="es-CO"/>
        </w:rPr>
        <w:t xml:space="preserve">Este plan quinquenal para </w:t>
      </w:r>
      <w:proofErr w:type="spellStart"/>
      <w:r>
        <w:rPr>
          <w:lang w:val="es-CO"/>
        </w:rPr>
        <w:t>Tumaco</w:t>
      </w:r>
      <w:proofErr w:type="spellEnd"/>
      <w:r>
        <w:rPr>
          <w:lang w:val="es-CO"/>
        </w:rPr>
        <w:t xml:space="preserve">, se constituyó en la base del programa presidencial TODOS SOMOS PAZCIFICO (ver anexo).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73"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41"/>
      <w:gridCol w:w="5387"/>
      <w:gridCol w:w="1945"/>
    </w:tblGrid>
    <w:tr w:rsidR="00D359E2" w:rsidTr="000D50EB">
      <w:trPr>
        <w:cantSplit/>
        <w:trHeight w:val="699"/>
      </w:trPr>
      <w:tc>
        <w:tcPr>
          <w:tcW w:w="1941" w:type="dxa"/>
          <w:vMerge w:val="restart"/>
          <w:vAlign w:val="center"/>
        </w:tcPr>
        <w:p w:rsidR="00D359E2" w:rsidRDefault="00D359E2" w:rsidP="005A4B49">
          <w:pPr>
            <w:pStyle w:val="Encabezado"/>
            <w:jc w:val="center"/>
          </w:pPr>
          <w:r>
            <w:rPr>
              <w:noProof/>
              <w:lang w:val="es-CO" w:eastAsia="es-CO"/>
            </w:rPr>
            <w:drawing>
              <wp:anchor distT="0" distB="0" distL="114300" distR="114300" simplePos="0" relativeHeight="251657728" behindDoc="0" locked="0" layoutInCell="1" allowOverlap="1">
                <wp:simplePos x="0" y="0"/>
                <wp:positionH relativeFrom="column">
                  <wp:posOffset>-18415</wp:posOffset>
                </wp:positionH>
                <wp:positionV relativeFrom="paragraph">
                  <wp:posOffset>308610</wp:posOffset>
                </wp:positionV>
                <wp:extent cx="1125855" cy="42481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867" t="26006" r="7076" b="32219"/>
                        <a:stretch>
                          <a:fillRect/>
                        </a:stretch>
                      </pic:blipFill>
                      <pic:spPr bwMode="auto">
                        <a:xfrm>
                          <a:off x="0" y="0"/>
                          <a:ext cx="1125855" cy="424815"/>
                        </a:xfrm>
                        <a:prstGeom prst="rect">
                          <a:avLst/>
                        </a:prstGeom>
                        <a:noFill/>
                        <a:ln>
                          <a:noFill/>
                        </a:ln>
                      </pic:spPr>
                    </pic:pic>
                  </a:graphicData>
                </a:graphic>
              </wp:anchor>
            </w:drawing>
          </w:r>
        </w:p>
      </w:tc>
      <w:tc>
        <w:tcPr>
          <w:tcW w:w="5387" w:type="dxa"/>
          <w:vAlign w:val="center"/>
        </w:tcPr>
        <w:p w:rsidR="00D359E2" w:rsidRDefault="00D359E2" w:rsidP="005A4B49">
          <w:pPr>
            <w:pStyle w:val="Encabezado"/>
            <w:jc w:val="center"/>
            <w:rPr>
              <w:b/>
              <w:sz w:val="20"/>
            </w:rPr>
          </w:pPr>
          <w:r>
            <w:rPr>
              <w:b/>
            </w:rPr>
            <w:t>FORMATO</w:t>
          </w:r>
        </w:p>
      </w:tc>
      <w:tc>
        <w:tcPr>
          <w:tcW w:w="1945" w:type="dxa"/>
          <w:vAlign w:val="center"/>
        </w:tcPr>
        <w:p w:rsidR="00D359E2" w:rsidRPr="00890291" w:rsidRDefault="00D359E2" w:rsidP="0022721C">
          <w:pPr>
            <w:pStyle w:val="Encabezado"/>
            <w:jc w:val="center"/>
            <w:rPr>
              <w:sz w:val="22"/>
            </w:rPr>
          </w:pPr>
          <w:r w:rsidRPr="00890291">
            <w:rPr>
              <w:sz w:val="20"/>
            </w:rPr>
            <w:t xml:space="preserve">Versión: </w:t>
          </w:r>
          <w:r>
            <w:rPr>
              <w:sz w:val="20"/>
            </w:rPr>
            <w:t>4</w:t>
          </w:r>
        </w:p>
      </w:tc>
    </w:tr>
    <w:tr w:rsidR="00D359E2" w:rsidTr="000D50EB">
      <w:trPr>
        <w:cantSplit/>
        <w:trHeight w:val="556"/>
      </w:trPr>
      <w:tc>
        <w:tcPr>
          <w:tcW w:w="1941" w:type="dxa"/>
          <w:vMerge/>
          <w:vAlign w:val="center"/>
        </w:tcPr>
        <w:p w:rsidR="00D359E2" w:rsidRDefault="00D359E2" w:rsidP="005A4B49">
          <w:pPr>
            <w:pStyle w:val="Encabezado"/>
            <w:jc w:val="center"/>
            <w:rPr>
              <w:b/>
              <w:noProof/>
              <w:sz w:val="20"/>
            </w:rPr>
          </w:pPr>
        </w:p>
      </w:tc>
      <w:tc>
        <w:tcPr>
          <w:tcW w:w="5387" w:type="dxa"/>
          <w:vMerge w:val="restart"/>
          <w:vAlign w:val="center"/>
        </w:tcPr>
        <w:p w:rsidR="00D359E2" w:rsidRDefault="00D359E2" w:rsidP="00890291">
          <w:pPr>
            <w:pStyle w:val="Encabezado"/>
            <w:jc w:val="center"/>
            <w:rPr>
              <w:b/>
              <w:sz w:val="20"/>
            </w:rPr>
          </w:pPr>
          <w:r>
            <w:rPr>
              <w:b/>
            </w:rPr>
            <w:t>ACTA</w:t>
          </w:r>
        </w:p>
      </w:tc>
      <w:tc>
        <w:tcPr>
          <w:tcW w:w="1945" w:type="dxa"/>
          <w:vAlign w:val="center"/>
        </w:tcPr>
        <w:p w:rsidR="00D359E2" w:rsidRDefault="00D359E2" w:rsidP="005A4B49">
          <w:pPr>
            <w:pStyle w:val="Encabezado"/>
            <w:jc w:val="center"/>
            <w:rPr>
              <w:b/>
              <w:sz w:val="20"/>
            </w:rPr>
          </w:pPr>
          <w:r>
            <w:rPr>
              <w:b/>
              <w:sz w:val="20"/>
              <w:lang w:val="en-US"/>
            </w:rPr>
            <w:t>F01-MN-CYP</w:t>
          </w:r>
          <w:r w:rsidRPr="002E74C0">
            <w:rPr>
              <w:b/>
              <w:sz w:val="20"/>
              <w:lang w:val="en-US"/>
            </w:rPr>
            <w:t>-01</w:t>
          </w:r>
        </w:p>
      </w:tc>
    </w:tr>
    <w:tr w:rsidR="00D359E2" w:rsidTr="000D50EB">
      <w:trPr>
        <w:cantSplit/>
        <w:trHeight w:val="571"/>
      </w:trPr>
      <w:tc>
        <w:tcPr>
          <w:tcW w:w="1941" w:type="dxa"/>
          <w:vMerge/>
          <w:vAlign w:val="center"/>
        </w:tcPr>
        <w:p w:rsidR="00D359E2" w:rsidRDefault="00D359E2" w:rsidP="005A4B49">
          <w:pPr>
            <w:pStyle w:val="Encabezado"/>
            <w:jc w:val="center"/>
            <w:rPr>
              <w:noProof/>
              <w:sz w:val="20"/>
            </w:rPr>
          </w:pPr>
        </w:p>
      </w:tc>
      <w:tc>
        <w:tcPr>
          <w:tcW w:w="5387" w:type="dxa"/>
          <w:vMerge/>
          <w:vAlign w:val="center"/>
        </w:tcPr>
        <w:p w:rsidR="00D359E2" w:rsidRDefault="00D359E2" w:rsidP="00063D72">
          <w:pPr>
            <w:pStyle w:val="Encabezado"/>
            <w:jc w:val="center"/>
            <w:rPr>
              <w:b/>
              <w:sz w:val="20"/>
            </w:rPr>
          </w:pPr>
        </w:p>
      </w:tc>
      <w:tc>
        <w:tcPr>
          <w:tcW w:w="1945" w:type="dxa"/>
          <w:vAlign w:val="center"/>
        </w:tcPr>
        <w:p w:rsidR="00D359E2" w:rsidRDefault="00D359E2" w:rsidP="00063D72">
          <w:pPr>
            <w:pStyle w:val="Encabezado"/>
            <w:jc w:val="center"/>
            <w:rPr>
              <w:sz w:val="20"/>
              <w:lang w:val="en-US"/>
            </w:rPr>
          </w:pPr>
          <w:r w:rsidRPr="0022721C">
            <w:rPr>
              <w:sz w:val="20"/>
              <w:lang w:val="en-US"/>
            </w:rPr>
            <w:t>FECHA EDICIÓN</w:t>
          </w:r>
        </w:p>
        <w:p w:rsidR="00D359E2" w:rsidRPr="0022721C" w:rsidRDefault="00D359E2" w:rsidP="00E27319">
          <w:pPr>
            <w:pStyle w:val="Encabezado"/>
            <w:jc w:val="center"/>
            <w:rPr>
              <w:sz w:val="20"/>
              <w:lang w:val="en-US"/>
            </w:rPr>
          </w:pPr>
          <w:r>
            <w:rPr>
              <w:sz w:val="20"/>
              <w:lang w:val="en-US"/>
            </w:rPr>
            <w:t>01-03-2016</w:t>
          </w:r>
        </w:p>
      </w:tc>
    </w:tr>
  </w:tbl>
  <w:p w:rsidR="00D359E2" w:rsidRDefault="00D359E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3EC"/>
    <w:multiLevelType w:val="hybridMultilevel"/>
    <w:tmpl w:val="A0F681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9F76E19"/>
    <w:multiLevelType w:val="hybridMultilevel"/>
    <w:tmpl w:val="558A1F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89F4F2D"/>
    <w:multiLevelType w:val="hybridMultilevel"/>
    <w:tmpl w:val="6A8AAE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B4E476E"/>
    <w:multiLevelType w:val="hybridMultilevel"/>
    <w:tmpl w:val="A6A6D296"/>
    <w:lvl w:ilvl="0" w:tplc="60B2210E">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D933E6C"/>
    <w:multiLevelType w:val="hybridMultilevel"/>
    <w:tmpl w:val="F1D662E0"/>
    <w:lvl w:ilvl="0" w:tplc="240A0001">
      <w:start w:val="1"/>
      <w:numFmt w:val="bullet"/>
      <w:lvlText w:val=""/>
      <w:lvlJc w:val="left"/>
      <w:pPr>
        <w:ind w:left="825" w:hanging="360"/>
      </w:pPr>
      <w:rPr>
        <w:rFonts w:ascii="Symbol" w:hAnsi="Symbol" w:hint="default"/>
      </w:rPr>
    </w:lvl>
    <w:lvl w:ilvl="1" w:tplc="240A0003" w:tentative="1">
      <w:start w:val="1"/>
      <w:numFmt w:val="bullet"/>
      <w:lvlText w:val="o"/>
      <w:lvlJc w:val="left"/>
      <w:pPr>
        <w:ind w:left="1545" w:hanging="360"/>
      </w:pPr>
      <w:rPr>
        <w:rFonts w:ascii="Courier New" w:hAnsi="Courier New" w:cs="Courier New" w:hint="default"/>
      </w:rPr>
    </w:lvl>
    <w:lvl w:ilvl="2" w:tplc="240A0005" w:tentative="1">
      <w:start w:val="1"/>
      <w:numFmt w:val="bullet"/>
      <w:lvlText w:val=""/>
      <w:lvlJc w:val="left"/>
      <w:pPr>
        <w:ind w:left="2265" w:hanging="360"/>
      </w:pPr>
      <w:rPr>
        <w:rFonts w:ascii="Wingdings" w:hAnsi="Wingdings" w:hint="default"/>
      </w:rPr>
    </w:lvl>
    <w:lvl w:ilvl="3" w:tplc="240A0001" w:tentative="1">
      <w:start w:val="1"/>
      <w:numFmt w:val="bullet"/>
      <w:lvlText w:val=""/>
      <w:lvlJc w:val="left"/>
      <w:pPr>
        <w:ind w:left="2985" w:hanging="360"/>
      </w:pPr>
      <w:rPr>
        <w:rFonts w:ascii="Symbol" w:hAnsi="Symbol" w:hint="default"/>
      </w:rPr>
    </w:lvl>
    <w:lvl w:ilvl="4" w:tplc="240A0003" w:tentative="1">
      <w:start w:val="1"/>
      <w:numFmt w:val="bullet"/>
      <w:lvlText w:val="o"/>
      <w:lvlJc w:val="left"/>
      <w:pPr>
        <w:ind w:left="3705" w:hanging="360"/>
      </w:pPr>
      <w:rPr>
        <w:rFonts w:ascii="Courier New" w:hAnsi="Courier New" w:cs="Courier New" w:hint="default"/>
      </w:rPr>
    </w:lvl>
    <w:lvl w:ilvl="5" w:tplc="240A0005" w:tentative="1">
      <w:start w:val="1"/>
      <w:numFmt w:val="bullet"/>
      <w:lvlText w:val=""/>
      <w:lvlJc w:val="left"/>
      <w:pPr>
        <w:ind w:left="4425" w:hanging="360"/>
      </w:pPr>
      <w:rPr>
        <w:rFonts w:ascii="Wingdings" w:hAnsi="Wingdings" w:hint="default"/>
      </w:rPr>
    </w:lvl>
    <w:lvl w:ilvl="6" w:tplc="240A0001" w:tentative="1">
      <w:start w:val="1"/>
      <w:numFmt w:val="bullet"/>
      <w:lvlText w:val=""/>
      <w:lvlJc w:val="left"/>
      <w:pPr>
        <w:ind w:left="5145" w:hanging="360"/>
      </w:pPr>
      <w:rPr>
        <w:rFonts w:ascii="Symbol" w:hAnsi="Symbol" w:hint="default"/>
      </w:rPr>
    </w:lvl>
    <w:lvl w:ilvl="7" w:tplc="240A0003" w:tentative="1">
      <w:start w:val="1"/>
      <w:numFmt w:val="bullet"/>
      <w:lvlText w:val="o"/>
      <w:lvlJc w:val="left"/>
      <w:pPr>
        <w:ind w:left="5865" w:hanging="360"/>
      </w:pPr>
      <w:rPr>
        <w:rFonts w:ascii="Courier New" w:hAnsi="Courier New" w:cs="Courier New" w:hint="default"/>
      </w:rPr>
    </w:lvl>
    <w:lvl w:ilvl="8" w:tplc="240A0005" w:tentative="1">
      <w:start w:val="1"/>
      <w:numFmt w:val="bullet"/>
      <w:lvlText w:val=""/>
      <w:lvlJc w:val="left"/>
      <w:pPr>
        <w:ind w:left="6585" w:hanging="360"/>
      </w:pPr>
      <w:rPr>
        <w:rFonts w:ascii="Wingdings" w:hAnsi="Wingdings" w:hint="default"/>
      </w:rPr>
    </w:lvl>
  </w:abstractNum>
  <w:abstractNum w:abstractNumId="5">
    <w:nsid w:val="1D9F24BC"/>
    <w:multiLevelType w:val="hybridMultilevel"/>
    <w:tmpl w:val="98240C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E9E2767"/>
    <w:multiLevelType w:val="hybridMultilevel"/>
    <w:tmpl w:val="AAD640BC"/>
    <w:lvl w:ilvl="0" w:tplc="AF34E9F6">
      <w:start w:val="1"/>
      <w:numFmt w:val="bullet"/>
      <w:lvlText w:val="-"/>
      <w:lvlJc w:val="left"/>
      <w:pPr>
        <w:ind w:left="1440" w:hanging="360"/>
      </w:pPr>
      <w:rPr>
        <w:rFonts w:ascii="Calibri" w:eastAsia="Calibri" w:hAnsi="Calibri" w:cs="Calibri"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nsid w:val="3111217C"/>
    <w:multiLevelType w:val="hybridMultilevel"/>
    <w:tmpl w:val="8D800366"/>
    <w:lvl w:ilvl="0" w:tplc="97A41742">
      <w:start w:val="1"/>
      <w:numFmt w:val="bullet"/>
      <w:lvlText w:val=""/>
      <w:lvlJc w:val="left"/>
      <w:pPr>
        <w:tabs>
          <w:tab w:val="num" w:pos="357"/>
        </w:tabs>
        <w:ind w:left="357" w:hanging="35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4C034954"/>
    <w:multiLevelType w:val="hybridMultilevel"/>
    <w:tmpl w:val="A7E211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0D878F8"/>
    <w:multiLevelType w:val="hybridMultilevel"/>
    <w:tmpl w:val="572CB3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1AB7728"/>
    <w:multiLevelType w:val="hybridMultilevel"/>
    <w:tmpl w:val="3AE00E54"/>
    <w:lvl w:ilvl="0" w:tplc="AF34E9F6">
      <w:start w:val="1"/>
      <w:numFmt w:val="bullet"/>
      <w:lvlText w:val="-"/>
      <w:lvlJc w:val="left"/>
      <w:pPr>
        <w:ind w:left="1474" w:hanging="360"/>
      </w:pPr>
      <w:rPr>
        <w:rFonts w:ascii="Calibri" w:eastAsia="Calibri" w:hAnsi="Calibri" w:cs="Calibri" w:hint="default"/>
      </w:rPr>
    </w:lvl>
    <w:lvl w:ilvl="1" w:tplc="240A0003" w:tentative="1">
      <w:start w:val="1"/>
      <w:numFmt w:val="bullet"/>
      <w:lvlText w:val="o"/>
      <w:lvlJc w:val="left"/>
      <w:pPr>
        <w:ind w:left="2194" w:hanging="360"/>
      </w:pPr>
      <w:rPr>
        <w:rFonts w:ascii="Courier New" w:hAnsi="Courier New" w:cs="Courier New" w:hint="default"/>
      </w:rPr>
    </w:lvl>
    <w:lvl w:ilvl="2" w:tplc="240A0005" w:tentative="1">
      <w:start w:val="1"/>
      <w:numFmt w:val="bullet"/>
      <w:lvlText w:val=""/>
      <w:lvlJc w:val="left"/>
      <w:pPr>
        <w:ind w:left="2914" w:hanging="360"/>
      </w:pPr>
      <w:rPr>
        <w:rFonts w:ascii="Wingdings" w:hAnsi="Wingdings" w:hint="default"/>
      </w:rPr>
    </w:lvl>
    <w:lvl w:ilvl="3" w:tplc="240A0001" w:tentative="1">
      <w:start w:val="1"/>
      <w:numFmt w:val="bullet"/>
      <w:lvlText w:val=""/>
      <w:lvlJc w:val="left"/>
      <w:pPr>
        <w:ind w:left="3634" w:hanging="360"/>
      </w:pPr>
      <w:rPr>
        <w:rFonts w:ascii="Symbol" w:hAnsi="Symbol" w:hint="default"/>
      </w:rPr>
    </w:lvl>
    <w:lvl w:ilvl="4" w:tplc="240A0003" w:tentative="1">
      <w:start w:val="1"/>
      <w:numFmt w:val="bullet"/>
      <w:lvlText w:val="o"/>
      <w:lvlJc w:val="left"/>
      <w:pPr>
        <w:ind w:left="4354" w:hanging="360"/>
      </w:pPr>
      <w:rPr>
        <w:rFonts w:ascii="Courier New" w:hAnsi="Courier New" w:cs="Courier New" w:hint="default"/>
      </w:rPr>
    </w:lvl>
    <w:lvl w:ilvl="5" w:tplc="240A0005" w:tentative="1">
      <w:start w:val="1"/>
      <w:numFmt w:val="bullet"/>
      <w:lvlText w:val=""/>
      <w:lvlJc w:val="left"/>
      <w:pPr>
        <w:ind w:left="5074" w:hanging="360"/>
      </w:pPr>
      <w:rPr>
        <w:rFonts w:ascii="Wingdings" w:hAnsi="Wingdings" w:hint="default"/>
      </w:rPr>
    </w:lvl>
    <w:lvl w:ilvl="6" w:tplc="240A0001" w:tentative="1">
      <w:start w:val="1"/>
      <w:numFmt w:val="bullet"/>
      <w:lvlText w:val=""/>
      <w:lvlJc w:val="left"/>
      <w:pPr>
        <w:ind w:left="5794" w:hanging="360"/>
      </w:pPr>
      <w:rPr>
        <w:rFonts w:ascii="Symbol" w:hAnsi="Symbol" w:hint="default"/>
      </w:rPr>
    </w:lvl>
    <w:lvl w:ilvl="7" w:tplc="240A0003" w:tentative="1">
      <w:start w:val="1"/>
      <w:numFmt w:val="bullet"/>
      <w:lvlText w:val="o"/>
      <w:lvlJc w:val="left"/>
      <w:pPr>
        <w:ind w:left="6514" w:hanging="360"/>
      </w:pPr>
      <w:rPr>
        <w:rFonts w:ascii="Courier New" w:hAnsi="Courier New" w:cs="Courier New" w:hint="default"/>
      </w:rPr>
    </w:lvl>
    <w:lvl w:ilvl="8" w:tplc="240A0005" w:tentative="1">
      <w:start w:val="1"/>
      <w:numFmt w:val="bullet"/>
      <w:lvlText w:val=""/>
      <w:lvlJc w:val="left"/>
      <w:pPr>
        <w:ind w:left="7234" w:hanging="360"/>
      </w:pPr>
      <w:rPr>
        <w:rFonts w:ascii="Wingdings" w:hAnsi="Wingdings" w:hint="default"/>
      </w:rPr>
    </w:lvl>
  </w:abstractNum>
  <w:num w:numId="1">
    <w:abstractNumId w:val="7"/>
  </w:num>
  <w:num w:numId="2">
    <w:abstractNumId w:val="2"/>
  </w:num>
  <w:num w:numId="3">
    <w:abstractNumId w:val="9"/>
  </w:num>
  <w:num w:numId="4">
    <w:abstractNumId w:val="4"/>
  </w:num>
  <w:num w:numId="5">
    <w:abstractNumId w:val="1"/>
  </w:num>
  <w:num w:numId="6">
    <w:abstractNumId w:val="10"/>
  </w:num>
  <w:num w:numId="7">
    <w:abstractNumId w:val="6"/>
  </w:num>
  <w:num w:numId="8">
    <w:abstractNumId w:val="0"/>
  </w:num>
  <w:num w:numId="9">
    <w:abstractNumId w:val="3"/>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8"/>
  <w:hyphenationZone w:val="425"/>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useFELayout/>
  </w:compat>
  <w:rsids>
    <w:rsidRoot w:val="008072F4"/>
    <w:rsid w:val="00004100"/>
    <w:rsid w:val="00006E08"/>
    <w:rsid w:val="00007C58"/>
    <w:rsid w:val="00011EF7"/>
    <w:rsid w:val="00023477"/>
    <w:rsid w:val="00023DF3"/>
    <w:rsid w:val="0002598D"/>
    <w:rsid w:val="000278DA"/>
    <w:rsid w:val="0003617E"/>
    <w:rsid w:val="00047512"/>
    <w:rsid w:val="00047AD2"/>
    <w:rsid w:val="000505DB"/>
    <w:rsid w:val="00054B20"/>
    <w:rsid w:val="000603FB"/>
    <w:rsid w:val="00061442"/>
    <w:rsid w:val="00063D72"/>
    <w:rsid w:val="00067DE4"/>
    <w:rsid w:val="00071196"/>
    <w:rsid w:val="00071811"/>
    <w:rsid w:val="00071C7D"/>
    <w:rsid w:val="00074125"/>
    <w:rsid w:val="00077FD6"/>
    <w:rsid w:val="00081333"/>
    <w:rsid w:val="0008352F"/>
    <w:rsid w:val="00083935"/>
    <w:rsid w:val="00093467"/>
    <w:rsid w:val="000A2C34"/>
    <w:rsid w:val="000B3CBE"/>
    <w:rsid w:val="000C1788"/>
    <w:rsid w:val="000C2651"/>
    <w:rsid w:val="000C26AF"/>
    <w:rsid w:val="000C35F4"/>
    <w:rsid w:val="000C5053"/>
    <w:rsid w:val="000C655A"/>
    <w:rsid w:val="000D1563"/>
    <w:rsid w:val="000D50EB"/>
    <w:rsid w:val="000D6BB0"/>
    <w:rsid w:val="000F031A"/>
    <w:rsid w:val="000F7406"/>
    <w:rsid w:val="001011B4"/>
    <w:rsid w:val="00107A61"/>
    <w:rsid w:val="001123E1"/>
    <w:rsid w:val="00113CED"/>
    <w:rsid w:val="00125A8E"/>
    <w:rsid w:val="001350E5"/>
    <w:rsid w:val="00137203"/>
    <w:rsid w:val="00141B91"/>
    <w:rsid w:val="00143164"/>
    <w:rsid w:val="00146168"/>
    <w:rsid w:val="00153B08"/>
    <w:rsid w:val="00160411"/>
    <w:rsid w:val="00166790"/>
    <w:rsid w:val="001717BF"/>
    <w:rsid w:val="00186DD7"/>
    <w:rsid w:val="00190091"/>
    <w:rsid w:val="001A3461"/>
    <w:rsid w:val="001C043E"/>
    <w:rsid w:val="001C482C"/>
    <w:rsid w:val="001C51F3"/>
    <w:rsid w:val="001C7D21"/>
    <w:rsid w:val="001D38BE"/>
    <w:rsid w:val="001D66FC"/>
    <w:rsid w:val="001E067F"/>
    <w:rsid w:val="002036C6"/>
    <w:rsid w:val="00205113"/>
    <w:rsid w:val="0020684F"/>
    <w:rsid w:val="0021262A"/>
    <w:rsid w:val="00221310"/>
    <w:rsid w:val="00224E15"/>
    <w:rsid w:val="0022721C"/>
    <w:rsid w:val="00240110"/>
    <w:rsid w:val="00243E2E"/>
    <w:rsid w:val="00246ABC"/>
    <w:rsid w:val="00252009"/>
    <w:rsid w:val="0025265B"/>
    <w:rsid w:val="0025367A"/>
    <w:rsid w:val="00254113"/>
    <w:rsid w:val="00256A3F"/>
    <w:rsid w:val="00260DB2"/>
    <w:rsid w:val="00267E88"/>
    <w:rsid w:val="00270429"/>
    <w:rsid w:val="00273FDE"/>
    <w:rsid w:val="0027533F"/>
    <w:rsid w:val="00283EE3"/>
    <w:rsid w:val="0028494E"/>
    <w:rsid w:val="00287996"/>
    <w:rsid w:val="00295137"/>
    <w:rsid w:val="002A135A"/>
    <w:rsid w:val="002A2840"/>
    <w:rsid w:val="002A5497"/>
    <w:rsid w:val="002B333B"/>
    <w:rsid w:val="002C2319"/>
    <w:rsid w:val="002C3C41"/>
    <w:rsid w:val="002D0C3A"/>
    <w:rsid w:val="002D5F2C"/>
    <w:rsid w:val="002E04C1"/>
    <w:rsid w:val="002E5BCF"/>
    <w:rsid w:val="002E74C0"/>
    <w:rsid w:val="002E755E"/>
    <w:rsid w:val="002F3AFE"/>
    <w:rsid w:val="002F4286"/>
    <w:rsid w:val="002F7741"/>
    <w:rsid w:val="00312533"/>
    <w:rsid w:val="0031629D"/>
    <w:rsid w:val="003207EF"/>
    <w:rsid w:val="003234EC"/>
    <w:rsid w:val="00324C8B"/>
    <w:rsid w:val="00326682"/>
    <w:rsid w:val="00327BF8"/>
    <w:rsid w:val="0033082E"/>
    <w:rsid w:val="0033506A"/>
    <w:rsid w:val="00336A3E"/>
    <w:rsid w:val="003468F1"/>
    <w:rsid w:val="00354320"/>
    <w:rsid w:val="003569F0"/>
    <w:rsid w:val="003579C4"/>
    <w:rsid w:val="003579C9"/>
    <w:rsid w:val="00360B6A"/>
    <w:rsid w:val="00361057"/>
    <w:rsid w:val="00372A38"/>
    <w:rsid w:val="003753E9"/>
    <w:rsid w:val="00375896"/>
    <w:rsid w:val="003802A2"/>
    <w:rsid w:val="003864B8"/>
    <w:rsid w:val="003A1FC4"/>
    <w:rsid w:val="003A2414"/>
    <w:rsid w:val="003A33E3"/>
    <w:rsid w:val="003A5FC4"/>
    <w:rsid w:val="003B1D08"/>
    <w:rsid w:val="003B2CDA"/>
    <w:rsid w:val="003C5683"/>
    <w:rsid w:val="003D0B9A"/>
    <w:rsid w:val="003D1C77"/>
    <w:rsid w:val="003D2AD2"/>
    <w:rsid w:val="003D355D"/>
    <w:rsid w:val="003D7170"/>
    <w:rsid w:val="003D73E2"/>
    <w:rsid w:val="003D7713"/>
    <w:rsid w:val="003E0F8D"/>
    <w:rsid w:val="003E1E9B"/>
    <w:rsid w:val="003E6E5B"/>
    <w:rsid w:val="003F3E7A"/>
    <w:rsid w:val="003F59B4"/>
    <w:rsid w:val="00402E28"/>
    <w:rsid w:val="0040336D"/>
    <w:rsid w:val="00404002"/>
    <w:rsid w:val="00407595"/>
    <w:rsid w:val="004178F5"/>
    <w:rsid w:val="00421512"/>
    <w:rsid w:val="00426813"/>
    <w:rsid w:val="00433E6C"/>
    <w:rsid w:val="00440BC8"/>
    <w:rsid w:val="00443FAC"/>
    <w:rsid w:val="004538DE"/>
    <w:rsid w:val="004565BE"/>
    <w:rsid w:val="004566C5"/>
    <w:rsid w:val="004606E8"/>
    <w:rsid w:val="00461A2D"/>
    <w:rsid w:val="004654D9"/>
    <w:rsid w:val="0047126A"/>
    <w:rsid w:val="0047390E"/>
    <w:rsid w:val="00473D26"/>
    <w:rsid w:val="00476149"/>
    <w:rsid w:val="004767D6"/>
    <w:rsid w:val="00477F0F"/>
    <w:rsid w:val="0048176C"/>
    <w:rsid w:val="00482F80"/>
    <w:rsid w:val="00486257"/>
    <w:rsid w:val="00486DD1"/>
    <w:rsid w:val="0049082C"/>
    <w:rsid w:val="00492323"/>
    <w:rsid w:val="00493AC3"/>
    <w:rsid w:val="00495D51"/>
    <w:rsid w:val="00496330"/>
    <w:rsid w:val="004A0514"/>
    <w:rsid w:val="004A14B0"/>
    <w:rsid w:val="004A538B"/>
    <w:rsid w:val="004A707A"/>
    <w:rsid w:val="004A7C8B"/>
    <w:rsid w:val="004B0120"/>
    <w:rsid w:val="004B690D"/>
    <w:rsid w:val="004C65C4"/>
    <w:rsid w:val="004D424E"/>
    <w:rsid w:val="004D6E4C"/>
    <w:rsid w:val="004D6F59"/>
    <w:rsid w:val="004E5EB4"/>
    <w:rsid w:val="004E72C5"/>
    <w:rsid w:val="004F3EAF"/>
    <w:rsid w:val="00500EDF"/>
    <w:rsid w:val="005028E6"/>
    <w:rsid w:val="00507E65"/>
    <w:rsid w:val="00510D8E"/>
    <w:rsid w:val="00516882"/>
    <w:rsid w:val="00520283"/>
    <w:rsid w:val="00525A9C"/>
    <w:rsid w:val="005262BA"/>
    <w:rsid w:val="005316E4"/>
    <w:rsid w:val="00543213"/>
    <w:rsid w:val="005523EA"/>
    <w:rsid w:val="0055283E"/>
    <w:rsid w:val="00561547"/>
    <w:rsid w:val="0056373B"/>
    <w:rsid w:val="0056512C"/>
    <w:rsid w:val="005670DB"/>
    <w:rsid w:val="0059032A"/>
    <w:rsid w:val="005908D6"/>
    <w:rsid w:val="00597442"/>
    <w:rsid w:val="005A0284"/>
    <w:rsid w:val="005A4B49"/>
    <w:rsid w:val="005A63BA"/>
    <w:rsid w:val="005B2D54"/>
    <w:rsid w:val="005B5577"/>
    <w:rsid w:val="005B779A"/>
    <w:rsid w:val="005C24A7"/>
    <w:rsid w:val="005C272E"/>
    <w:rsid w:val="005C2735"/>
    <w:rsid w:val="005C4243"/>
    <w:rsid w:val="005D29ED"/>
    <w:rsid w:val="005D30C2"/>
    <w:rsid w:val="005E49F9"/>
    <w:rsid w:val="005E59F7"/>
    <w:rsid w:val="005E6C9F"/>
    <w:rsid w:val="005F3DB6"/>
    <w:rsid w:val="00602545"/>
    <w:rsid w:val="00604B7C"/>
    <w:rsid w:val="006057DE"/>
    <w:rsid w:val="00606BA2"/>
    <w:rsid w:val="00607734"/>
    <w:rsid w:val="00614A19"/>
    <w:rsid w:val="006167D6"/>
    <w:rsid w:val="00623BB5"/>
    <w:rsid w:val="00625FEE"/>
    <w:rsid w:val="006375DB"/>
    <w:rsid w:val="00641653"/>
    <w:rsid w:val="006439FC"/>
    <w:rsid w:val="006450EB"/>
    <w:rsid w:val="00657EF6"/>
    <w:rsid w:val="00662702"/>
    <w:rsid w:val="00662B98"/>
    <w:rsid w:val="006656DF"/>
    <w:rsid w:val="00666241"/>
    <w:rsid w:val="00670261"/>
    <w:rsid w:val="0067368E"/>
    <w:rsid w:val="00681A95"/>
    <w:rsid w:val="0068284E"/>
    <w:rsid w:val="00683E1D"/>
    <w:rsid w:val="006868CA"/>
    <w:rsid w:val="006944EC"/>
    <w:rsid w:val="006954AE"/>
    <w:rsid w:val="00695AC1"/>
    <w:rsid w:val="006A129D"/>
    <w:rsid w:val="006A3D6F"/>
    <w:rsid w:val="006A5805"/>
    <w:rsid w:val="006B1F9C"/>
    <w:rsid w:val="006B210D"/>
    <w:rsid w:val="006C76A1"/>
    <w:rsid w:val="006D2442"/>
    <w:rsid w:val="006D3B89"/>
    <w:rsid w:val="006D4DB6"/>
    <w:rsid w:val="006D76BE"/>
    <w:rsid w:val="006E3936"/>
    <w:rsid w:val="006F21EF"/>
    <w:rsid w:val="006F23EF"/>
    <w:rsid w:val="006F3B89"/>
    <w:rsid w:val="006F7EA6"/>
    <w:rsid w:val="007032A6"/>
    <w:rsid w:val="00703BD4"/>
    <w:rsid w:val="00706581"/>
    <w:rsid w:val="00711BFF"/>
    <w:rsid w:val="00715104"/>
    <w:rsid w:val="00716F8F"/>
    <w:rsid w:val="0072043E"/>
    <w:rsid w:val="00720668"/>
    <w:rsid w:val="00724699"/>
    <w:rsid w:val="00725CF3"/>
    <w:rsid w:val="00732753"/>
    <w:rsid w:val="00732D1E"/>
    <w:rsid w:val="00734361"/>
    <w:rsid w:val="00740342"/>
    <w:rsid w:val="00742324"/>
    <w:rsid w:val="007457C7"/>
    <w:rsid w:val="007470DA"/>
    <w:rsid w:val="00753793"/>
    <w:rsid w:val="00766933"/>
    <w:rsid w:val="00773DFF"/>
    <w:rsid w:val="00780D9B"/>
    <w:rsid w:val="00781314"/>
    <w:rsid w:val="007824D9"/>
    <w:rsid w:val="007843FE"/>
    <w:rsid w:val="00786567"/>
    <w:rsid w:val="007928C1"/>
    <w:rsid w:val="007A6B9E"/>
    <w:rsid w:val="007A7D0B"/>
    <w:rsid w:val="007B3D9C"/>
    <w:rsid w:val="007B6E1E"/>
    <w:rsid w:val="007C0458"/>
    <w:rsid w:val="007C1476"/>
    <w:rsid w:val="007C3B5B"/>
    <w:rsid w:val="007C3F71"/>
    <w:rsid w:val="007D4E8A"/>
    <w:rsid w:val="007E41D7"/>
    <w:rsid w:val="007E67C0"/>
    <w:rsid w:val="007F2E40"/>
    <w:rsid w:val="00800449"/>
    <w:rsid w:val="00800F66"/>
    <w:rsid w:val="00801AE0"/>
    <w:rsid w:val="0080606F"/>
    <w:rsid w:val="008065DB"/>
    <w:rsid w:val="00806A29"/>
    <w:rsid w:val="008072F4"/>
    <w:rsid w:val="00814FCC"/>
    <w:rsid w:val="008163EF"/>
    <w:rsid w:val="00816B46"/>
    <w:rsid w:val="00824C48"/>
    <w:rsid w:val="00833AAA"/>
    <w:rsid w:val="00834B11"/>
    <w:rsid w:val="00851D2A"/>
    <w:rsid w:val="008657AA"/>
    <w:rsid w:val="00875108"/>
    <w:rsid w:val="00876B36"/>
    <w:rsid w:val="00890291"/>
    <w:rsid w:val="00890FF9"/>
    <w:rsid w:val="0089457D"/>
    <w:rsid w:val="008A1E60"/>
    <w:rsid w:val="008B3774"/>
    <w:rsid w:val="008B55C5"/>
    <w:rsid w:val="008B634A"/>
    <w:rsid w:val="008D0284"/>
    <w:rsid w:val="008D134A"/>
    <w:rsid w:val="008D363D"/>
    <w:rsid w:val="008D3D60"/>
    <w:rsid w:val="008E09DE"/>
    <w:rsid w:val="008F7AF4"/>
    <w:rsid w:val="009165C0"/>
    <w:rsid w:val="00916FA1"/>
    <w:rsid w:val="009228AA"/>
    <w:rsid w:val="00924095"/>
    <w:rsid w:val="00930160"/>
    <w:rsid w:val="00937AC6"/>
    <w:rsid w:val="00943199"/>
    <w:rsid w:val="00952534"/>
    <w:rsid w:val="009539D4"/>
    <w:rsid w:val="00960C75"/>
    <w:rsid w:val="009653B7"/>
    <w:rsid w:val="00972CBC"/>
    <w:rsid w:val="00973CF7"/>
    <w:rsid w:val="00975C1E"/>
    <w:rsid w:val="0098447C"/>
    <w:rsid w:val="00984758"/>
    <w:rsid w:val="00986387"/>
    <w:rsid w:val="009864CA"/>
    <w:rsid w:val="00986E09"/>
    <w:rsid w:val="00992966"/>
    <w:rsid w:val="00997028"/>
    <w:rsid w:val="00997077"/>
    <w:rsid w:val="009975D4"/>
    <w:rsid w:val="009A0E7B"/>
    <w:rsid w:val="009A106A"/>
    <w:rsid w:val="009A7790"/>
    <w:rsid w:val="009A7D10"/>
    <w:rsid w:val="009C1261"/>
    <w:rsid w:val="009C18C8"/>
    <w:rsid w:val="009C1A76"/>
    <w:rsid w:val="009D23C6"/>
    <w:rsid w:val="009E04E3"/>
    <w:rsid w:val="009E3FAF"/>
    <w:rsid w:val="009E4197"/>
    <w:rsid w:val="009E4E69"/>
    <w:rsid w:val="009E75FE"/>
    <w:rsid w:val="009F2A16"/>
    <w:rsid w:val="00A0426D"/>
    <w:rsid w:val="00A07FA3"/>
    <w:rsid w:val="00A12C07"/>
    <w:rsid w:val="00A151F6"/>
    <w:rsid w:val="00A24989"/>
    <w:rsid w:val="00A25506"/>
    <w:rsid w:val="00A2596A"/>
    <w:rsid w:val="00A27EC1"/>
    <w:rsid w:val="00A33E43"/>
    <w:rsid w:val="00A34593"/>
    <w:rsid w:val="00A50F01"/>
    <w:rsid w:val="00A55C8C"/>
    <w:rsid w:val="00A57083"/>
    <w:rsid w:val="00A60D77"/>
    <w:rsid w:val="00A672ED"/>
    <w:rsid w:val="00A717EF"/>
    <w:rsid w:val="00A71EEE"/>
    <w:rsid w:val="00A8106A"/>
    <w:rsid w:val="00A81A3B"/>
    <w:rsid w:val="00A86FD2"/>
    <w:rsid w:val="00A87241"/>
    <w:rsid w:val="00A91BAA"/>
    <w:rsid w:val="00A94049"/>
    <w:rsid w:val="00A97028"/>
    <w:rsid w:val="00AB0EA8"/>
    <w:rsid w:val="00AB33C7"/>
    <w:rsid w:val="00AB48FC"/>
    <w:rsid w:val="00AB73B2"/>
    <w:rsid w:val="00AB7A73"/>
    <w:rsid w:val="00AC5AF3"/>
    <w:rsid w:val="00AC5E77"/>
    <w:rsid w:val="00AD04F0"/>
    <w:rsid w:val="00AE0889"/>
    <w:rsid w:val="00AF35D2"/>
    <w:rsid w:val="00AF3D02"/>
    <w:rsid w:val="00AF4BC8"/>
    <w:rsid w:val="00AF6608"/>
    <w:rsid w:val="00AF6BF7"/>
    <w:rsid w:val="00B01CBB"/>
    <w:rsid w:val="00B043BC"/>
    <w:rsid w:val="00B064BF"/>
    <w:rsid w:val="00B07134"/>
    <w:rsid w:val="00B10199"/>
    <w:rsid w:val="00B1283E"/>
    <w:rsid w:val="00B156DF"/>
    <w:rsid w:val="00B16C1F"/>
    <w:rsid w:val="00B2316C"/>
    <w:rsid w:val="00B24228"/>
    <w:rsid w:val="00B332DA"/>
    <w:rsid w:val="00B33B1E"/>
    <w:rsid w:val="00B406A0"/>
    <w:rsid w:val="00B47879"/>
    <w:rsid w:val="00B5116F"/>
    <w:rsid w:val="00B5286C"/>
    <w:rsid w:val="00B532D2"/>
    <w:rsid w:val="00B5593E"/>
    <w:rsid w:val="00B55FD8"/>
    <w:rsid w:val="00B60148"/>
    <w:rsid w:val="00B6113E"/>
    <w:rsid w:val="00B62C0C"/>
    <w:rsid w:val="00B63312"/>
    <w:rsid w:val="00B646AD"/>
    <w:rsid w:val="00B700EC"/>
    <w:rsid w:val="00B71723"/>
    <w:rsid w:val="00B81498"/>
    <w:rsid w:val="00B93C99"/>
    <w:rsid w:val="00B94C94"/>
    <w:rsid w:val="00B94D73"/>
    <w:rsid w:val="00BA17F3"/>
    <w:rsid w:val="00BA54B5"/>
    <w:rsid w:val="00BB4820"/>
    <w:rsid w:val="00BB668F"/>
    <w:rsid w:val="00BC5A2B"/>
    <w:rsid w:val="00BD5ADB"/>
    <w:rsid w:val="00BD6A99"/>
    <w:rsid w:val="00BF4225"/>
    <w:rsid w:val="00BF4FAA"/>
    <w:rsid w:val="00BF65E0"/>
    <w:rsid w:val="00C00762"/>
    <w:rsid w:val="00C05DF7"/>
    <w:rsid w:val="00C074FD"/>
    <w:rsid w:val="00C12547"/>
    <w:rsid w:val="00C14684"/>
    <w:rsid w:val="00C208A9"/>
    <w:rsid w:val="00C23555"/>
    <w:rsid w:val="00C24785"/>
    <w:rsid w:val="00C24901"/>
    <w:rsid w:val="00C3064D"/>
    <w:rsid w:val="00C31461"/>
    <w:rsid w:val="00C351BA"/>
    <w:rsid w:val="00C47CDE"/>
    <w:rsid w:val="00C54253"/>
    <w:rsid w:val="00C57554"/>
    <w:rsid w:val="00C648EC"/>
    <w:rsid w:val="00C6637D"/>
    <w:rsid w:val="00C66D05"/>
    <w:rsid w:val="00C815EC"/>
    <w:rsid w:val="00C82DBE"/>
    <w:rsid w:val="00C86F2F"/>
    <w:rsid w:val="00C95262"/>
    <w:rsid w:val="00CB1A7B"/>
    <w:rsid w:val="00CB1CFB"/>
    <w:rsid w:val="00CB6124"/>
    <w:rsid w:val="00CC32A5"/>
    <w:rsid w:val="00CC3701"/>
    <w:rsid w:val="00CC45DD"/>
    <w:rsid w:val="00CD5823"/>
    <w:rsid w:val="00CD6D75"/>
    <w:rsid w:val="00CD704E"/>
    <w:rsid w:val="00CE31B3"/>
    <w:rsid w:val="00CE4111"/>
    <w:rsid w:val="00CE6F30"/>
    <w:rsid w:val="00CF77C9"/>
    <w:rsid w:val="00D04FD1"/>
    <w:rsid w:val="00D109F4"/>
    <w:rsid w:val="00D21BFB"/>
    <w:rsid w:val="00D25165"/>
    <w:rsid w:val="00D26A1B"/>
    <w:rsid w:val="00D31E90"/>
    <w:rsid w:val="00D33484"/>
    <w:rsid w:val="00D3493D"/>
    <w:rsid w:val="00D359E2"/>
    <w:rsid w:val="00D35B7F"/>
    <w:rsid w:val="00D36E7B"/>
    <w:rsid w:val="00D4331A"/>
    <w:rsid w:val="00D50413"/>
    <w:rsid w:val="00D50E61"/>
    <w:rsid w:val="00D5560E"/>
    <w:rsid w:val="00D558DC"/>
    <w:rsid w:val="00D57DD8"/>
    <w:rsid w:val="00D67924"/>
    <w:rsid w:val="00D8171C"/>
    <w:rsid w:val="00D8557E"/>
    <w:rsid w:val="00D91F8E"/>
    <w:rsid w:val="00D95761"/>
    <w:rsid w:val="00D95E14"/>
    <w:rsid w:val="00D963E4"/>
    <w:rsid w:val="00D964EF"/>
    <w:rsid w:val="00DA73B6"/>
    <w:rsid w:val="00DC070D"/>
    <w:rsid w:val="00DD2B79"/>
    <w:rsid w:val="00DD2D62"/>
    <w:rsid w:val="00DD365B"/>
    <w:rsid w:val="00DE2E4C"/>
    <w:rsid w:val="00DE329B"/>
    <w:rsid w:val="00DE38DF"/>
    <w:rsid w:val="00DE7865"/>
    <w:rsid w:val="00DF2D03"/>
    <w:rsid w:val="00DF7044"/>
    <w:rsid w:val="00E0481B"/>
    <w:rsid w:val="00E06922"/>
    <w:rsid w:val="00E107D6"/>
    <w:rsid w:val="00E12B9B"/>
    <w:rsid w:val="00E259A8"/>
    <w:rsid w:val="00E27319"/>
    <w:rsid w:val="00E50427"/>
    <w:rsid w:val="00E50B5D"/>
    <w:rsid w:val="00E629B9"/>
    <w:rsid w:val="00E639E0"/>
    <w:rsid w:val="00E71EDC"/>
    <w:rsid w:val="00E74925"/>
    <w:rsid w:val="00E77036"/>
    <w:rsid w:val="00E87AF3"/>
    <w:rsid w:val="00E91565"/>
    <w:rsid w:val="00E95FCA"/>
    <w:rsid w:val="00E965A6"/>
    <w:rsid w:val="00EB0CC3"/>
    <w:rsid w:val="00EC5712"/>
    <w:rsid w:val="00ED0E24"/>
    <w:rsid w:val="00ED2451"/>
    <w:rsid w:val="00ED5206"/>
    <w:rsid w:val="00EF5D62"/>
    <w:rsid w:val="00F01DFC"/>
    <w:rsid w:val="00F025F6"/>
    <w:rsid w:val="00F02D49"/>
    <w:rsid w:val="00F0302D"/>
    <w:rsid w:val="00F04B4A"/>
    <w:rsid w:val="00F12D5D"/>
    <w:rsid w:val="00F13725"/>
    <w:rsid w:val="00F16CCE"/>
    <w:rsid w:val="00F252C1"/>
    <w:rsid w:val="00F33110"/>
    <w:rsid w:val="00F34851"/>
    <w:rsid w:val="00F41B4F"/>
    <w:rsid w:val="00F42C2C"/>
    <w:rsid w:val="00F44CF5"/>
    <w:rsid w:val="00F512CB"/>
    <w:rsid w:val="00F550D6"/>
    <w:rsid w:val="00F579DF"/>
    <w:rsid w:val="00F616E2"/>
    <w:rsid w:val="00F648D4"/>
    <w:rsid w:val="00F6515C"/>
    <w:rsid w:val="00F71070"/>
    <w:rsid w:val="00F71DE0"/>
    <w:rsid w:val="00F727A1"/>
    <w:rsid w:val="00F75DB2"/>
    <w:rsid w:val="00F80EAF"/>
    <w:rsid w:val="00F91E0E"/>
    <w:rsid w:val="00FA0DC1"/>
    <w:rsid w:val="00FA1E9C"/>
    <w:rsid w:val="00FA52A6"/>
    <w:rsid w:val="00FB336D"/>
    <w:rsid w:val="00FB3D30"/>
    <w:rsid w:val="00FB534E"/>
    <w:rsid w:val="00FC17D5"/>
    <w:rsid w:val="00FC46F9"/>
    <w:rsid w:val="00FC6C96"/>
    <w:rsid w:val="00FD4470"/>
    <w:rsid w:val="00FD6081"/>
    <w:rsid w:val="00FD762B"/>
    <w:rsid w:val="00FE2463"/>
    <w:rsid w:val="00FF55F2"/>
    <w:rsid w:val="00FF6A4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9C4"/>
    <w:rPr>
      <w:rFonts w:ascii="Arial" w:hAnsi="Arial"/>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072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67368E"/>
    <w:rPr>
      <w:rFonts w:ascii="Tahoma" w:hAnsi="Tahoma" w:cs="Tahoma"/>
      <w:sz w:val="16"/>
      <w:szCs w:val="16"/>
    </w:rPr>
  </w:style>
  <w:style w:type="paragraph" w:styleId="Encabezado">
    <w:name w:val="header"/>
    <w:basedOn w:val="Normal"/>
    <w:link w:val="EncabezadoCar"/>
    <w:rsid w:val="00B33B1E"/>
    <w:pPr>
      <w:tabs>
        <w:tab w:val="center" w:pos="4252"/>
        <w:tab w:val="right" w:pos="8504"/>
      </w:tabs>
    </w:pPr>
  </w:style>
  <w:style w:type="paragraph" w:styleId="Piedepgina">
    <w:name w:val="footer"/>
    <w:basedOn w:val="Normal"/>
    <w:link w:val="PiedepginaCar"/>
    <w:uiPriority w:val="99"/>
    <w:rsid w:val="00B33B1E"/>
    <w:pPr>
      <w:tabs>
        <w:tab w:val="center" w:pos="4252"/>
        <w:tab w:val="right" w:pos="8504"/>
      </w:tabs>
    </w:pPr>
  </w:style>
  <w:style w:type="character" w:customStyle="1" w:styleId="EncabezadoCar">
    <w:name w:val="Encabezado Car"/>
    <w:link w:val="Encabezado"/>
    <w:rsid w:val="00B33B1E"/>
    <w:rPr>
      <w:rFonts w:ascii="Arial" w:eastAsia="SimSun" w:hAnsi="Arial"/>
      <w:sz w:val="24"/>
      <w:szCs w:val="24"/>
      <w:lang w:val="es-ES" w:eastAsia="zh-CN" w:bidi="ar-SA"/>
    </w:rPr>
  </w:style>
  <w:style w:type="paragraph" w:styleId="Textoindependiente">
    <w:name w:val="Body Text"/>
    <w:basedOn w:val="Normal"/>
    <w:link w:val="TextoindependienteCar"/>
    <w:rsid w:val="00876B36"/>
    <w:pPr>
      <w:jc w:val="both"/>
    </w:pPr>
    <w:rPr>
      <w:rFonts w:eastAsia="Times New Roman" w:cs="Arial"/>
      <w:lang w:eastAsia="es-ES"/>
    </w:rPr>
  </w:style>
  <w:style w:type="character" w:customStyle="1" w:styleId="TextoindependienteCar">
    <w:name w:val="Texto independiente Car"/>
    <w:link w:val="Textoindependiente"/>
    <w:rsid w:val="00876B36"/>
    <w:rPr>
      <w:rFonts w:ascii="Arial" w:eastAsia="Times New Roman" w:hAnsi="Arial" w:cs="Arial"/>
      <w:sz w:val="24"/>
      <w:szCs w:val="24"/>
      <w:lang w:val="es-ES" w:eastAsia="es-ES"/>
    </w:rPr>
  </w:style>
  <w:style w:type="paragraph" w:styleId="Prrafodelista">
    <w:name w:val="List Paragraph"/>
    <w:aliases w:val="Segundo nivel de viñetas"/>
    <w:basedOn w:val="Normal"/>
    <w:uiPriority w:val="34"/>
    <w:qFormat/>
    <w:rsid w:val="003A33E3"/>
    <w:pPr>
      <w:ind w:left="720"/>
      <w:contextualSpacing/>
    </w:pPr>
    <w:rPr>
      <w:rFonts w:eastAsia="Times New Roman"/>
      <w:lang w:eastAsia="es-ES"/>
    </w:rPr>
  </w:style>
  <w:style w:type="paragraph" w:customStyle="1" w:styleId="p2">
    <w:name w:val="p2"/>
    <w:basedOn w:val="Normal"/>
    <w:rsid w:val="00496330"/>
    <w:pPr>
      <w:widowControl w:val="0"/>
      <w:tabs>
        <w:tab w:val="left" w:pos="170"/>
      </w:tabs>
      <w:autoSpaceDE w:val="0"/>
      <w:autoSpaceDN w:val="0"/>
      <w:adjustRightInd w:val="0"/>
      <w:spacing w:line="240" w:lineRule="atLeast"/>
      <w:ind w:left="754"/>
      <w:jc w:val="both"/>
    </w:pPr>
    <w:rPr>
      <w:rFonts w:ascii="Times New Roman" w:eastAsia="Times New Roman" w:hAnsi="Times New Roman"/>
      <w:lang w:val="en-US" w:eastAsia="es-ES"/>
    </w:rPr>
  </w:style>
  <w:style w:type="character" w:styleId="Refdecomentario">
    <w:name w:val="annotation reference"/>
    <w:basedOn w:val="Fuentedeprrafopredeter"/>
    <w:rsid w:val="00D50E61"/>
    <w:rPr>
      <w:sz w:val="16"/>
      <w:szCs w:val="16"/>
    </w:rPr>
  </w:style>
  <w:style w:type="paragraph" w:styleId="Textocomentario">
    <w:name w:val="annotation text"/>
    <w:basedOn w:val="Normal"/>
    <w:link w:val="TextocomentarioCar"/>
    <w:rsid w:val="00D50E61"/>
    <w:rPr>
      <w:sz w:val="20"/>
      <w:szCs w:val="20"/>
    </w:rPr>
  </w:style>
  <w:style w:type="character" w:customStyle="1" w:styleId="TextocomentarioCar">
    <w:name w:val="Texto comentario Car"/>
    <w:basedOn w:val="Fuentedeprrafopredeter"/>
    <w:link w:val="Textocomentario"/>
    <w:rsid w:val="00D50E61"/>
    <w:rPr>
      <w:rFonts w:ascii="Arial" w:hAnsi="Arial"/>
      <w:lang w:val="es-ES" w:eastAsia="zh-CN"/>
    </w:rPr>
  </w:style>
  <w:style w:type="paragraph" w:styleId="Asuntodelcomentario">
    <w:name w:val="annotation subject"/>
    <w:basedOn w:val="Textocomentario"/>
    <w:next w:val="Textocomentario"/>
    <w:link w:val="AsuntodelcomentarioCar"/>
    <w:rsid w:val="00D50E61"/>
    <w:rPr>
      <w:b/>
      <w:bCs/>
    </w:rPr>
  </w:style>
  <w:style w:type="character" w:customStyle="1" w:styleId="AsuntodelcomentarioCar">
    <w:name w:val="Asunto del comentario Car"/>
    <w:basedOn w:val="TextocomentarioCar"/>
    <w:link w:val="Asuntodelcomentario"/>
    <w:rsid w:val="00D50E61"/>
    <w:rPr>
      <w:rFonts w:ascii="Arial" w:hAnsi="Arial"/>
      <w:b/>
      <w:bCs/>
      <w:lang w:val="es-ES" w:eastAsia="zh-CN"/>
    </w:rPr>
  </w:style>
  <w:style w:type="paragraph" w:styleId="Revisin">
    <w:name w:val="Revision"/>
    <w:hidden/>
    <w:uiPriority w:val="99"/>
    <w:semiHidden/>
    <w:rsid w:val="00D50E61"/>
    <w:rPr>
      <w:rFonts w:ascii="Arial" w:hAnsi="Arial"/>
      <w:sz w:val="24"/>
      <w:szCs w:val="24"/>
      <w:lang w:val="es-ES" w:eastAsia="zh-CN"/>
    </w:rPr>
  </w:style>
  <w:style w:type="character" w:customStyle="1" w:styleId="PiedepginaCar">
    <w:name w:val="Pie de página Car"/>
    <w:basedOn w:val="Fuentedeprrafopredeter"/>
    <w:link w:val="Piedepgina"/>
    <w:uiPriority w:val="99"/>
    <w:rsid w:val="00834B11"/>
    <w:rPr>
      <w:rFonts w:ascii="Arial" w:hAnsi="Arial"/>
      <w:sz w:val="24"/>
      <w:szCs w:val="24"/>
      <w:lang w:val="es-ES" w:eastAsia="zh-CN"/>
    </w:rPr>
  </w:style>
  <w:style w:type="paragraph" w:styleId="Textonotapie">
    <w:name w:val="footnote text"/>
    <w:basedOn w:val="Normal"/>
    <w:link w:val="TextonotapieCar"/>
    <w:semiHidden/>
    <w:unhideWhenUsed/>
    <w:rsid w:val="00461A2D"/>
    <w:rPr>
      <w:sz w:val="20"/>
      <w:szCs w:val="20"/>
    </w:rPr>
  </w:style>
  <w:style w:type="character" w:customStyle="1" w:styleId="TextonotapieCar">
    <w:name w:val="Texto nota pie Car"/>
    <w:basedOn w:val="Fuentedeprrafopredeter"/>
    <w:link w:val="Textonotapie"/>
    <w:semiHidden/>
    <w:rsid w:val="00461A2D"/>
    <w:rPr>
      <w:rFonts w:ascii="Arial" w:hAnsi="Arial"/>
      <w:lang w:val="es-ES" w:eastAsia="zh-CN"/>
    </w:rPr>
  </w:style>
  <w:style w:type="character" w:styleId="Refdenotaalpie">
    <w:name w:val="footnote reference"/>
    <w:basedOn w:val="Fuentedeprrafopredeter"/>
    <w:semiHidden/>
    <w:unhideWhenUsed/>
    <w:rsid w:val="00461A2D"/>
    <w:rPr>
      <w:vertAlign w:val="superscript"/>
    </w:rPr>
  </w:style>
</w:styles>
</file>

<file path=word/webSettings.xml><?xml version="1.0" encoding="utf-8"?>
<w:webSettings xmlns:r="http://schemas.openxmlformats.org/officeDocument/2006/relationships" xmlns:w="http://schemas.openxmlformats.org/wordprocessingml/2006/main">
  <w:divs>
    <w:div w:id="788666799">
      <w:bodyDiv w:val="1"/>
      <w:marLeft w:val="0"/>
      <w:marRight w:val="0"/>
      <w:marTop w:val="0"/>
      <w:marBottom w:val="0"/>
      <w:divBdr>
        <w:top w:val="none" w:sz="0" w:space="0" w:color="auto"/>
        <w:left w:val="none" w:sz="0" w:space="0" w:color="auto"/>
        <w:bottom w:val="none" w:sz="0" w:space="0" w:color="auto"/>
        <w:right w:val="none" w:sz="0" w:space="0" w:color="auto"/>
      </w:divBdr>
    </w:div>
    <w:div w:id="936988251">
      <w:bodyDiv w:val="1"/>
      <w:marLeft w:val="0"/>
      <w:marRight w:val="0"/>
      <w:marTop w:val="0"/>
      <w:marBottom w:val="0"/>
      <w:divBdr>
        <w:top w:val="none" w:sz="0" w:space="0" w:color="auto"/>
        <w:left w:val="none" w:sz="0" w:space="0" w:color="auto"/>
        <w:bottom w:val="none" w:sz="0" w:space="0" w:color="auto"/>
        <w:right w:val="none" w:sz="0" w:space="0" w:color="auto"/>
      </w:divBdr>
    </w:div>
    <w:div w:id="16594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DE30D880675F48BC4B71A4C0836585" ma:contentTypeVersion="0" ma:contentTypeDescription="Crear nuevo documento." ma:contentTypeScope="" ma:versionID="bb478a6795e9f1929bd1d10e081dbbd6">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E800E-1941-48A6-988A-5217A5F46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EB3AE03-CA9F-43C4-A7D9-D68EC190F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2D4513-667C-40BC-B10A-AC071022B9EC}">
  <ds:schemaRefs>
    <ds:schemaRef ds:uri="http://schemas.microsoft.com/sharepoint/v3/contenttype/forms"/>
  </ds:schemaRefs>
</ds:datastoreItem>
</file>

<file path=customXml/itemProps4.xml><?xml version="1.0" encoding="utf-8"?>
<ds:datastoreItem xmlns:ds="http://schemas.openxmlformats.org/officeDocument/2006/customXml" ds:itemID="{BBDA976B-4B5B-488B-A771-43ED1B25A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2563</Words>
  <Characters>14100</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DISEÑO:</vt:lpstr>
      <vt:lpstr>DISEÑO:</vt:lpstr>
    </vt:vector>
  </TitlesOfParts>
  <Company>Familia Ortegón Chinchilla</Company>
  <LinksUpToDate>false</LinksUpToDate>
  <CharactersWithSpaces>16630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DISEÑO:</dc:title>
  <dc:subject/>
  <dc:creator>Gustavo Adolfo Ortegón Molano</dc:creator>
  <cp:keywords/>
  <dc:description/>
  <cp:lastModifiedBy>fmolina</cp:lastModifiedBy>
  <cp:revision>3</cp:revision>
  <cp:lastPrinted>2008-02-05T20:06:00Z</cp:lastPrinted>
  <dcterms:created xsi:type="dcterms:W3CDTF">2016-11-08T16:10:00Z</dcterms:created>
  <dcterms:modified xsi:type="dcterms:W3CDTF">2016-11-08T21:32:00Z</dcterms:modified>
</cp:coreProperties>
</file>